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W w:w="14596" w:type="dxa"/>
        <w:jc w:val="center"/>
        <w:tblLook w:val="04A0" w:firstRow="1" w:lastRow="0" w:firstColumn="1" w:lastColumn="0" w:noHBand="0" w:noVBand="1"/>
      </w:tblPr>
      <w:tblGrid>
        <w:gridCol w:w="7225"/>
        <w:gridCol w:w="1559"/>
        <w:gridCol w:w="5812"/>
      </w:tblGrid>
      <w:tr w:rsidR="00A76AD6" w:rsidRPr="00187C7A" w14:paraId="205863B4" w14:textId="77777777" w:rsidTr="00D17B45">
        <w:trPr>
          <w:trHeight w:hRule="exact" w:val="1011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35BFE938" w14:textId="77777777" w:rsidR="00D17B45" w:rsidRPr="00797678" w:rsidRDefault="00A76AD6" w:rsidP="00D17B45">
            <w:pPr>
              <w:jc w:val="center"/>
              <w:rPr>
                <w:rFonts w:cs="Arial"/>
                <w:b/>
                <w:color w:val="000000" w:themeColor="text1"/>
                <w:szCs w:val="19"/>
              </w:rPr>
            </w:pPr>
            <w:r w:rsidRPr="00797678">
              <w:rPr>
                <w:rFonts w:cs="Arial"/>
                <w:b/>
                <w:color w:val="000000" w:themeColor="text1"/>
                <w:szCs w:val="19"/>
              </w:rPr>
              <w:t>Kontrolný záznam žiadosti o</w:t>
            </w:r>
            <w:r w:rsidR="00D17B45" w:rsidRPr="00797678">
              <w:rPr>
                <w:rFonts w:cs="Arial"/>
                <w:b/>
                <w:color w:val="000000" w:themeColor="text1"/>
                <w:szCs w:val="19"/>
              </w:rPr>
              <w:t> </w:t>
            </w:r>
            <w:r w:rsidRPr="00797678">
              <w:rPr>
                <w:rFonts w:cs="Arial"/>
                <w:b/>
                <w:color w:val="000000" w:themeColor="text1"/>
                <w:szCs w:val="19"/>
              </w:rPr>
              <w:t>NFP</w:t>
            </w:r>
            <w:r w:rsidR="00D17B45" w:rsidRPr="00797678">
              <w:rPr>
                <w:rFonts w:cs="Arial"/>
                <w:b/>
                <w:color w:val="000000" w:themeColor="text1"/>
                <w:szCs w:val="19"/>
              </w:rPr>
              <w:t xml:space="preserve"> </w:t>
            </w:r>
          </w:p>
          <w:p w14:paraId="26798E64" w14:textId="55AD772E" w:rsidR="00A76AD6" w:rsidRPr="00797678" w:rsidRDefault="009F351D" w:rsidP="00D17B45">
            <w:pPr>
              <w:jc w:val="center"/>
              <w:rPr>
                <w:rFonts w:cs="Arial"/>
                <w:b/>
                <w:color w:val="000000" w:themeColor="text1"/>
                <w:sz w:val="19"/>
                <w:szCs w:val="19"/>
              </w:rPr>
            </w:pPr>
            <w:r w:rsidRPr="00797678">
              <w:rPr>
                <w:rFonts w:cs="Arial"/>
                <w:b/>
                <w:color w:val="000000" w:themeColor="text1"/>
                <w:sz w:val="20"/>
                <w:szCs w:val="20"/>
              </w:rPr>
              <w:t>(ď</w:t>
            </w:r>
            <w:r w:rsidR="00D17B45" w:rsidRPr="00797678">
              <w:rPr>
                <w:rFonts w:cs="Arial"/>
                <w:b/>
                <w:color w:val="000000" w:themeColor="text1"/>
                <w:sz w:val="20"/>
                <w:szCs w:val="20"/>
              </w:rPr>
              <w:t>alej len „ŽoNFP“)</w:t>
            </w:r>
          </w:p>
        </w:tc>
      </w:tr>
      <w:tr w:rsidR="00A76AD6" w:rsidRPr="000030FE" w14:paraId="432A8987" w14:textId="77777777" w:rsidTr="00797678">
        <w:trPr>
          <w:trHeight w:hRule="exact" w:val="397"/>
          <w:jc w:val="center"/>
        </w:trPr>
        <w:tc>
          <w:tcPr>
            <w:tcW w:w="8784" w:type="dxa"/>
            <w:gridSpan w:val="2"/>
            <w:shd w:val="clear" w:color="auto" w:fill="EAF1DD" w:themeFill="accent3" w:themeFillTint="33"/>
          </w:tcPr>
          <w:p w14:paraId="79F5ADE7" w14:textId="77777777" w:rsidR="00A76AD6" w:rsidRPr="00797678" w:rsidRDefault="00A76AD6" w:rsidP="00A76AD6">
            <w:pPr>
              <w:tabs>
                <w:tab w:val="left" w:pos="1695"/>
              </w:tabs>
              <w:spacing w:before="120" w:after="120" w:line="288" w:lineRule="auto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797678">
              <w:rPr>
                <w:rFonts w:cs="Arial"/>
                <w:b/>
                <w:color w:val="000000" w:themeColor="text1"/>
                <w:sz w:val="18"/>
                <w:szCs w:val="18"/>
              </w:rPr>
              <w:t>Program</w:t>
            </w:r>
          </w:p>
        </w:tc>
        <w:tc>
          <w:tcPr>
            <w:tcW w:w="5812" w:type="dxa"/>
            <w:shd w:val="clear" w:color="auto" w:fill="EAF1DD" w:themeFill="accent3" w:themeFillTint="33"/>
          </w:tcPr>
          <w:p w14:paraId="611D7BFD" w14:textId="77A65550" w:rsidR="00A76AD6" w:rsidRPr="00797678" w:rsidRDefault="00A76AD6" w:rsidP="00A76AD6">
            <w:pPr>
              <w:tabs>
                <w:tab w:val="left" w:pos="1695"/>
              </w:tabs>
              <w:spacing w:before="120" w:after="120" w:line="288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97678">
              <w:rPr>
                <w:rFonts w:eastAsiaTheme="minorEastAsia" w:cs="Times New Roman"/>
                <w:b/>
                <w:color w:val="000000" w:themeColor="text1"/>
                <w:sz w:val="18"/>
                <w:szCs w:val="18"/>
                <w:lang w:eastAsia="sk-SK"/>
              </w:rPr>
              <w:t>Program  rozvoja vidieka SR 2014 – 202</w:t>
            </w:r>
            <w:r w:rsidR="00DF7006" w:rsidRPr="00797678">
              <w:rPr>
                <w:rFonts w:eastAsiaTheme="minorEastAsia" w:cs="Times New Roman"/>
                <w:b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</w:tr>
      <w:tr w:rsidR="00A76AD6" w:rsidRPr="000030FE" w14:paraId="4E86B6FE" w14:textId="77777777" w:rsidTr="00797678">
        <w:trPr>
          <w:trHeight w:hRule="exact" w:val="397"/>
          <w:jc w:val="center"/>
        </w:trPr>
        <w:tc>
          <w:tcPr>
            <w:tcW w:w="8784" w:type="dxa"/>
            <w:gridSpan w:val="2"/>
            <w:shd w:val="clear" w:color="auto" w:fill="EAF1DD" w:themeFill="accent3" w:themeFillTint="33"/>
            <w:vAlign w:val="center"/>
          </w:tcPr>
          <w:p w14:paraId="51EADA1B" w14:textId="77777777" w:rsidR="00A76AD6" w:rsidRPr="00797678" w:rsidRDefault="00A76AD6" w:rsidP="00A76AD6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797678"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  <w:t>Názov opatrenia/podopatrenia stratégie CLLD</w:t>
            </w:r>
          </w:p>
        </w:tc>
        <w:tc>
          <w:tcPr>
            <w:tcW w:w="5812" w:type="dxa"/>
          </w:tcPr>
          <w:p w14:paraId="39BE2463" w14:textId="77777777" w:rsidR="00A76AD6" w:rsidRPr="00797678" w:rsidRDefault="00A76AD6" w:rsidP="00A76AD6">
            <w:pPr>
              <w:tabs>
                <w:tab w:val="left" w:pos="1695"/>
              </w:tabs>
              <w:spacing w:before="120" w:after="120" w:line="288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97678">
              <w:rPr>
                <w:color w:val="000000" w:themeColor="text1"/>
                <w:sz w:val="18"/>
                <w:szCs w:val="18"/>
              </w:rPr>
              <w:t>Uvedie sa názov opatrenia/podopatrenia stratégie CLLD príslušnej MAS</w:t>
            </w:r>
          </w:p>
        </w:tc>
      </w:tr>
      <w:tr w:rsidR="00A76AD6" w:rsidRPr="000030FE" w14:paraId="7E986BF2" w14:textId="77777777" w:rsidTr="00C33436">
        <w:trPr>
          <w:trHeight w:hRule="exact" w:val="1900"/>
          <w:jc w:val="center"/>
        </w:trPr>
        <w:tc>
          <w:tcPr>
            <w:tcW w:w="8784" w:type="dxa"/>
            <w:gridSpan w:val="2"/>
            <w:shd w:val="clear" w:color="auto" w:fill="EAF1DD" w:themeFill="accent3" w:themeFillTint="33"/>
            <w:vAlign w:val="center"/>
          </w:tcPr>
          <w:p w14:paraId="10E055CB" w14:textId="77777777" w:rsidR="002A590F" w:rsidRPr="002A590F" w:rsidRDefault="00A76AD6" w:rsidP="002A590F">
            <w:pPr>
              <w:tabs>
                <w:tab w:val="left" w:pos="1695"/>
              </w:tabs>
              <w:rPr>
                <w:ins w:id="0" w:author="Jana Vacíková" w:date="2025-03-25T17:36:00Z"/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797678"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  <w:t xml:space="preserve">Názov a kód </w:t>
            </w:r>
            <w:proofErr w:type="spellStart"/>
            <w:r w:rsidRPr="00797678"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  <w:t>podopatrenia</w:t>
            </w:r>
            <w:proofErr w:type="spellEnd"/>
            <w:r w:rsidRPr="00797678"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  <w:t xml:space="preserve"> PRV SR 2014 – 202</w:t>
            </w:r>
            <w:r w:rsidR="00DF7006" w:rsidRPr="00797678"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  <w:t>2</w:t>
            </w:r>
            <w:r w:rsidRPr="00797678">
              <w:rPr>
                <w:rFonts w:eastAsiaTheme="minorEastAsia"/>
                <w:b/>
                <w:strike/>
                <w:color w:val="000000" w:themeColor="text1"/>
                <w:sz w:val="18"/>
                <w:szCs w:val="18"/>
                <w:lang w:eastAsia="sk-SK"/>
              </w:rPr>
              <w:t>0</w:t>
            </w:r>
            <w:r w:rsidRPr="00797678"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  <w:t xml:space="preserve">/nariadenia (EÚ) č. </w:t>
            </w:r>
            <w:ins w:id="1" w:author="Jana Vacíková [2]" w:date="2024-12-19T10:31:00Z">
              <w:r w:rsidR="0082374E">
                <w:rPr>
                  <w:rFonts w:eastAsiaTheme="minorEastAsia"/>
                  <w:b/>
                  <w:color w:val="000000" w:themeColor="text1"/>
                  <w:sz w:val="18"/>
                  <w:szCs w:val="18"/>
                  <w:lang w:eastAsia="sk-SK"/>
                </w:rPr>
                <w:t xml:space="preserve"> 2020/2220 </w:t>
              </w:r>
            </w:ins>
            <w:ins w:id="2" w:author="Jana Vacíková" w:date="2025-03-25T17:36:00Z">
              <w:r w:rsidR="002A590F" w:rsidRPr="002A590F">
                <w:rPr>
                  <w:rFonts w:eastAsiaTheme="minorEastAsia"/>
                  <w:b/>
                  <w:bCs/>
                  <w:color w:val="000000" w:themeColor="text1"/>
                  <w:sz w:val="18"/>
                  <w:szCs w:val="18"/>
                  <w:lang w:eastAsia="sk-SK"/>
                </w:rPr>
                <w:t xml:space="preserve">z </w:t>
              </w:r>
              <w:r w:rsidR="002A590F" w:rsidRPr="002A590F">
                <w:rPr>
                  <w:rFonts w:eastAsiaTheme="minorEastAsia"/>
                  <w:b/>
                  <w:color w:val="000000" w:themeColor="text1"/>
                  <w:sz w:val="18"/>
                  <w:szCs w:val="18"/>
                  <w:lang w:eastAsia="sk-SK"/>
                </w:rPr>
                <w:t xml:space="preserve">23. decembra 2020, ktorým sa stanovujú určité prechodné ustanovenia týkajúce sa podpory z Európskeho poľnohospodárskeho fondu pre rozvoj vidieka (EPFRV) a európskeho záručného fondu (EPZF) v rokoch 2021 a 2022 a ktorým sa menia nariadenia (EÚ) č. 1305/2013, (EÚ) </w:t>
              </w:r>
              <w:r w:rsidR="002A590F" w:rsidRPr="002A590F">
                <w:rPr>
                  <w:rFonts w:eastAsiaTheme="minorEastAsia"/>
                  <w:b/>
                  <w:color w:val="000000" w:themeColor="text1"/>
                  <w:sz w:val="18"/>
                  <w:szCs w:val="18"/>
                  <w:lang w:eastAsia="sk-SK"/>
                </w:rPr>
                <w:br/>
                <w:t>č. 1306/2013, č.1307/2013, pokiaľ ide o zdroje a uplatňovanie v rokoch 2021 a 2022 a nariadenie (EÚ) č. 1308/2013, pokiaľ ide o zdroje a distribúciu tejto podpory v rokoch 2021 a 2022 v platnom znení (ďalej len „nariadenie o prechodnom období“);</w:t>
              </w:r>
            </w:ins>
          </w:p>
          <w:p w14:paraId="2126FDA0" w14:textId="094804CC" w:rsidR="00A76AD6" w:rsidRPr="00797678" w:rsidRDefault="00A76AD6" w:rsidP="00A76AD6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</w:pPr>
            <w:del w:id="3" w:author="Jana Vacíková [2]" w:date="2024-12-19T10:31:00Z">
              <w:r w:rsidRPr="00797678" w:rsidDel="0082374E">
                <w:rPr>
                  <w:rFonts w:eastAsiaTheme="minorEastAsia"/>
                  <w:b/>
                  <w:color w:val="000000" w:themeColor="text1"/>
                  <w:sz w:val="18"/>
                  <w:szCs w:val="18"/>
                  <w:lang w:eastAsia="sk-SK"/>
                </w:rPr>
                <w:delText>1305/2013</w:delText>
              </w:r>
            </w:del>
          </w:p>
        </w:tc>
        <w:tc>
          <w:tcPr>
            <w:tcW w:w="5812" w:type="dxa"/>
          </w:tcPr>
          <w:p w14:paraId="6FDCA44F" w14:textId="29E54DC5" w:rsidR="00A76AD6" w:rsidRPr="00797678" w:rsidRDefault="00BB15B4" w:rsidP="00A76AD6">
            <w:pPr>
              <w:tabs>
                <w:tab w:val="left" w:pos="1695"/>
              </w:tabs>
              <w:spacing w:before="120" w:after="120" w:line="288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sdt>
              <w:sdtPr>
                <w:rPr>
                  <w:rFonts w:cstheme="minorHAnsi"/>
                  <w:color w:val="000000" w:themeColor="text1"/>
                  <w:sz w:val="18"/>
                  <w:szCs w:val="18"/>
                </w:rPr>
                <w:alias w:val="Kód a názov podopatrenia"/>
                <w:tag w:val="Kód a názov podopatrenia"/>
                <w:id w:val="840665091"/>
                <w:placeholder>
                  <w:docPart w:val="92087B8138094666A46FD4FDD10E4139"/>
                </w:placeholder>
                <w:showingPlcHdr/>
                <w:comboBox>
                  <w:listItem w:value="Vyberte položku."/>
                  <w:listItem w:displayText="1.2 Podpora  na demonštračné činnosti a informačné akcie" w:value="1.2 Podpora  na demonštračné činnosti a informačné akcie"/>
                  <w:listItem w:displayText="1.3 Podpora na krátkodobé výmeny v rámci riadenia poľnohospodárskych podnikov a obhospodarovania lesov, ako aj na návštevy poľnohospodárskych  a lesných podnikov " w:value="1.3 Podpora na krátkodobé výmeny v rámci riadenia poľnohospodárskych podnikov a obhospodarovania lesov, ako aj na návštevy poľnohospodárskych  a lesných podnikov "/>
                  <w:listItem w:displayText="4.1 Podpora na investície do poľnohospodárskych podnikov" w:value="4.1 Podpora na investície do poľnohospodárskych podnikov"/>
                  <w:listItem w:displayText="4.2 Podpora pre investície na spracovanie/uvádzanie na trh a/alebo vývoj poľnohospodárskych produktov" w:value="4.2 Podpora pre investície na spracovanie/uvádzanie na trh a/alebo vývoj poľnohospodárskych produktov"/>
                  <w:listItem w:displayText="6.1 Pomoc na začatie podnikateľskej činnosti pre mladých poľnohospodárov" w:value="6.1 Pomoc na začatie podnikateľskej činnosti pre mladých poľnohospodárov"/>
                  <w:listItem w:displayText="6.2 Pomoc na začatie novej podnikateľskej činnosti pre nepoľnohospodárske činnosti vo vidieckych oblastiach" w:value="6.2 Pomoc na začatie novej podnikateľskej činnosti pre nepoľnohospodárske činnosti vo vidieckych oblastiach"/>
                  <w:listItem w:displayText="6.3 Pomoc na začatie podnikateľskej činnosti pre rozvoj malých poľnohospodárskych podnikov" w:value="6.3 Pomoc na začatie podnikateľskej činnosti pre rozvoj malých poľnohospodárskych podnikov"/>
                  <w:listItem w:displayText="6.4 Podpora na investície do vytvárania a rozvoja nepoľnohospodárskych činností" w:value="6.4 Podpora na investície do vytvárania a rozvoja nepoľnohospodárskych činností"/>
                  <w:listItem w:displayText="7.2 Podpora na investície do vytvárania, zlepšovania alebo rozširovania všetkých druhov infraštruktúr malých rozmerov vrátane investícií do energie  z obnoviteľných zdrojov a úspor energie" w:value="7.2 Podpora na investície do vytvárania, zlepšovania alebo rozširovania všetkých druhov infraštruktúr malých rozmerov vrátane investícií do energie  z obnoviteľných zdrojov a úspor energie"/>
                  <w:listItem w:displayText="7.4 Podpora na investície do vytvárania, zlepšovania alebo rozširovania miestnych základných služieb pre vidiecke obyvateľstvo vrátane voľného času a kultúry a súvisiacej infraštruktúry" w:value="7.4 Podpora na investície do vytvárania, zlepšovania alebo rozširovania miestnych základných služieb pre vidiecke obyvateľstvo vrátane voľného času a kultúry a súvisiacej infraštruktúry"/>
                  <w:listItem w:displayText="7.5 Podpora na investície do rekreačnej infraštruktúry, turistických informácií a do turistickej infraštruktúry malých rozmerov na verejné využitie" w:value="7.5 Podpora na investície do rekreačnej infraštruktúry, turistických informácií a do turistickej infraštruktúry malých rozmerov na verejné využitie"/>
                  <w:listItem w:displayText="7.6 Podpora na štúdie/investície,kt. súvisia s udržiav.,obnov. a skvalitňov. kultúr. a prírod. dedičstva obcí,vidieckych krajinných oblastí a lokalít s vysokou prírodn. hodnotou vrátane súvisiacich sociálno-ekon. hľadísk,ako aj opatrenií v obl.envir.osvety" w:value="7.6 Podpora na štúdie/investície,kt. súvisia s udržiav.,obnov. a skvalitňov. kultúr. a prírod. dedičstva obcí,vidieckych krajinných oblastí a lokalít s vysokou prírodn. hodnotou vrátane súvisiacich sociálno-ekon. hľadísk,ako aj opatrenií v obl.envir.osvety"/>
                  <w:listItem w:displayText="8.3 Podpora na prevenciu škôd v lesoch spôsobených lesnými požiarmi, prírodnými katastrofami a katastrofickými udalosťami " w:value="8.3 Podpora na prevenciu škôd v lesoch spôsobených lesnými požiarmi, prírodnými katastrofami a katastrofickými udalosťami "/>
                  <w:listItem w:displayText="8.4 Podpora na obnovu lesov poškodených lesnými požiarmi a prírodnými katastrofami a katastrofickými udalosťami" w:value="8.4 Podpora na obnovu lesov poškodených lesnými požiarmi a prírodnými katastrofami a katastrofickými udalosťami"/>
                  <w:listItem w:displayText="8.5 Podpora na investície do zlepšenia odolnosti a environmentálnej hodnoty  ekosystémov" w:value="8.5 Podpora na investície do zlepšenia odolnosti a environmentálnej hodnoty  ekosystémov"/>
                  <w:listItem w:displayText="8.6 Podpora investícií do lesných technológií a spracovania, do mobilizácie lesníckych výrobkov a ich uvádzania na trh" w:value="8.6 Podpora investícií do lesných technológií a spracovania, do mobilizácie lesníckych výrobkov a ich uvádzania na trh"/>
                  <w:listItem w:displayText="16.1 Podpora na zriaďovanie a prevádzku operačných skupín EIP zameraných na produktivitu a udržateľnosť poľnohospodárstva" w:value="16.1 Podpora na zriaďovanie a prevádzku operačných skupín EIP zameraných na produktivitu a udržateľnosť poľnohospodárstva"/>
                  <w:listItem w:displayText="16.2 Podpora na pilotné projekty a na vývoj nových výrobkov, postupov, procesov a technológií" w:value="16.2 Podpora na pilotné projekty a na vývoj nových výrobkov, postupov, procesov a technológií"/>
                  <w:listItem w:displayText="16.3 Spolupráca medzi malými hospodárskymi subjektmi pri organizácií spoločných pracovných procesov a spoločnom využívaní zariadení a zdrojov a pri rozvoji služieb v oblasti cestovného ruchu/ich uvádzania na trh" w:value="16.3 Spolupráca medzi malými hospodárskymi subjektmi pri organizácií spoločných pracovných procesov a spoločnom využívaní zariadení a zdrojov a pri rozvoji služieb v oblasti cestovného ruchu/ich uvádzania na trh"/>
                  <w:listItem w:displayText="16.4 Podpora na horizont. a vertikál. spoluprácu medzi subjektmi dodávat. reťazca pri zriaďovaní a rozvoji krátkych dodáv. reťazcov a miestnych trhov a na propag. činn. v miestnom kontexte, ktoré súvisia s rozvojom krátkych dodáv.reťazcov a miestnych trhov" w:value="16.4 Podpora na horizont. a vertikál. spoluprácu medzi subjektmi dodávat. reťazca pri zriaďovaní a rozvoji krátkych dodáv. reťazcov a miestnych trhov a na propag. činn. v miestnom kontexte, ktoré súvisia s rozvojom krátkych dodáv.reťazcov a miestnych trhov"/>
                  <w:listItem w:displayText="16.5 Spoločná činnosť realizovaná v záujme zmiernenia zmeny klímy a adaptácie na ňu a  spoločné koncepcie k environmentálnym projektom a súčasné environmentálne postupy" w:value="16.5 Spoločná činnosť realizovaná v záujme zmiernenia zmeny klímy a adaptácie na ňu a  spoločné koncepcie k environmentálnym projektom a súčasné environmentálne postupy"/>
                  <w:listItem w:displayText="16.6 Spolupráca medzi subjektmi dodávateľského reťazca v rámci udržateľnej produkcie biomasy na použitie v oblasti potravinárstva, výroby energie a priemyselných procesov" w:value="16.6 Spolupráca medzi subjektmi dodávateľského reťazca v rámci udržateľnej produkcie biomasy na použitie v oblasti potravinárstva, výroby energie a priemyselných procesov"/>
                  <w:listItem w:displayText="16.7 Stratégie, ktoré nie sú stratégiami miestneho rozvoja vedeného komunitou" w:value="16.7 Stratégie, ktoré nie sú stratégiami miestneho rozvoja vedeného komunitou"/>
                  <w:listItem w:displayText="16.9 Diverzifikácia poľnohospodárskych činností smerom k činnostiam súvisiacim so zdravotnou starostlivosťou, sociálnou integráciou a so vzdelávaním o životnom prostredí a výžive" w:value="16.9 Diverzifikácia poľnohospodárskych činností smerom k činnostiam súvisiacim so zdravotnou starostlivosťou, sociálnou integráciou a so vzdelávaním o životnom prostredí a výžive"/>
                </w:comboBox>
              </w:sdtPr>
              <w:sdtEndPr/>
              <w:sdtContent>
                <w:r w:rsidR="00A76AD6" w:rsidRPr="00797678">
                  <w:rPr>
                    <w:rStyle w:val="Zstupntext"/>
                    <w:color w:val="000000" w:themeColor="text1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76AD6" w:rsidRPr="000030FE" w14:paraId="6F8676B6" w14:textId="77777777" w:rsidTr="00797678">
        <w:trPr>
          <w:trHeight w:hRule="exact" w:val="397"/>
          <w:jc w:val="center"/>
        </w:trPr>
        <w:tc>
          <w:tcPr>
            <w:tcW w:w="8784" w:type="dxa"/>
            <w:gridSpan w:val="2"/>
            <w:shd w:val="clear" w:color="auto" w:fill="EAF1DD" w:themeFill="accent3" w:themeFillTint="33"/>
            <w:vAlign w:val="center"/>
          </w:tcPr>
          <w:p w14:paraId="38722FDB" w14:textId="77777777" w:rsidR="00A76AD6" w:rsidRPr="00797678" w:rsidRDefault="00A76AD6" w:rsidP="00A76AD6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797678"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  <w:t>Kód výzvy</w:t>
            </w:r>
          </w:p>
        </w:tc>
        <w:tc>
          <w:tcPr>
            <w:tcW w:w="5812" w:type="dxa"/>
          </w:tcPr>
          <w:p w14:paraId="0FA2B1AA" w14:textId="77777777" w:rsidR="00A76AD6" w:rsidRPr="00797678" w:rsidRDefault="00A76AD6" w:rsidP="00A76AD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76AD6" w:rsidRPr="000030FE" w14:paraId="07C0A51E" w14:textId="77777777" w:rsidTr="00797678">
        <w:trPr>
          <w:trHeight w:hRule="exact" w:val="397"/>
          <w:jc w:val="center"/>
        </w:trPr>
        <w:tc>
          <w:tcPr>
            <w:tcW w:w="8784" w:type="dxa"/>
            <w:gridSpan w:val="2"/>
            <w:shd w:val="clear" w:color="auto" w:fill="EAF1DD" w:themeFill="accent3" w:themeFillTint="33"/>
            <w:vAlign w:val="center"/>
          </w:tcPr>
          <w:p w14:paraId="1485078D" w14:textId="77777777" w:rsidR="00A76AD6" w:rsidRPr="00797678" w:rsidRDefault="00A76AD6" w:rsidP="00A76AD6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797678"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  <w:t>Názov žiadateľa</w:t>
            </w:r>
          </w:p>
        </w:tc>
        <w:tc>
          <w:tcPr>
            <w:tcW w:w="5812" w:type="dxa"/>
          </w:tcPr>
          <w:p w14:paraId="4E7F6132" w14:textId="77777777" w:rsidR="00A76AD6" w:rsidRPr="00797678" w:rsidRDefault="00A76AD6" w:rsidP="00A76AD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76AD6" w:rsidRPr="000030FE" w14:paraId="12434838" w14:textId="77777777" w:rsidTr="00797678">
        <w:trPr>
          <w:trHeight w:hRule="exact" w:val="397"/>
          <w:jc w:val="center"/>
        </w:trPr>
        <w:tc>
          <w:tcPr>
            <w:tcW w:w="8784" w:type="dxa"/>
            <w:gridSpan w:val="2"/>
            <w:shd w:val="clear" w:color="auto" w:fill="EAF1DD" w:themeFill="accent3" w:themeFillTint="33"/>
          </w:tcPr>
          <w:p w14:paraId="048B1D3C" w14:textId="77777777" w:rsidR="00A76AD6" w:rsidRPr="00797678" w:rsidRDefault="00A76AD6" w:rsidP="00A76AD6">
            <w:pPr>
              <w:tabs>
                <w:tab w:val="left" w:pos="1695"/>
              </w:tabs>
              <w:spacing w:before="120" w:after="120" w:line="288" w:lineRule="auto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797678">
              <w:rPr>
                <w:rFonts w:cs="Arial"/>
                <w:b/>
                <w:color w:val="000000" w:themeColor="text1"/>
                <w:sz w:val="18"/>
                <w:szCs w:val="18"/>
              </w:rPr>
              <w:t>Názov projektu</w:t>
            </w:r>
          </w:p>
        </w:tc>
        <w:tc>
          <w:tcPr>
            <w:tcW w:w="5812" w:type="dxa"/>
          </w:tcPr>
          <w:p w14:paraId="67ED3626" w14:textId="77777777" w:rsidR="00A76AD6" w:rsidRPr="00797678" w:rsidRDefault="00A76AD6" w:rsidP="00A76AD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76AD6" w:rsidRPr="000030FE" w14:paraId="7AA4C68C" w14:textId="77777777" w:rsidTr="00797678">
        <w:trPr>
          <w:trHeight w:hRule="exact" w:val="397"/>
          <w:jc w:val="center"/>
        </w:trPr>
        <w:tc>
          <w:tcPr>
            <w:tcW w:w="8784" w:type="dxa"/>
            <w:gridSpan w:val="2"/>
            <w:shd w:val="clear" w:color="auto" w:fill="EAF1DD" w:themeFill="accent3" w:themeFillTint="33"/>
          </w:tcPr>
          <w:p w14:paraId="3A363BD9" w14:textId="2C9FD75C" w:rsidR="00A76AD6" w:rsidRPr="00797678" w:rsidRDefault="00D17B45" w:rsidP="00A76AD6">
            <w:pPr>
              <w:tabs>
                <w:tab w:val="left" w:pos="1695"/>
              </w:tabs>
              <w:spacing w:before="120" w:after="120" w:line="288" w:lineRule="auto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797678">
              <w:rPr>
                <w:rFonts w:cs="Arial"/>
                <w:b/>
                <w:color w:val="000000" w:themeColor="text1"/>
                <w:sz w:val="18"/>
                <w:szCs w:val="18"/>
              </w:rPr>
              <w:t>Kód Žo</w:t>
            </w:r>
            <w:r w:rsidR="00A76AD6" w:rsidRPr="00797678">
              <w:rPr>
                <w:rFonts w:cs="Arial"/>
                <w:b/>
                <w:color w:val="000000" w:themeColor="text1"/>
                <w:sz w:val="18"/>
                <w:szCs w:val="18"/>
              </w:rPr>
              <w:t>NFP</w:t>
            </w:r>
          </w:p>
        </w:tc>
        <w:tc>
          <w:tcPr>
            <w:tcW w:w="5812" w:type="dxa"/>
          </w:tcPr>
          <w:p w14:paraId="4DA2D3D1" w14:textId="77777777" w:rsidR="00A76AD6" w:rsidRPr="00797678" w:rsidRDefault="00A76AD6" w:rsidP="00A76AD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76AD6" w:rsidRPr="00187C7A" w14:paraId="2E3F50AA" w14:textId="77777777" w:rsidTr="00797678">
        <w:trPr>
          <w:trHeight w:hRule="exact"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1E61EFF5" w14:textId="6DCE5909" w:rsidR="00A76AD6" w:rsidRPr="00797678" w:rsidRDefault="00FC62C0" w:rsidP="00FC62C0">
            <w:pPr>
              <w:spacing w:before="120" w:after="120" w:line="288" w:lineRule="auto"/>
              <w:rPr>
                <w:rFonts w:cs="Arial"/>
                <w:b/>
                <w:color w:val="000000" w:themeColor="text1"/>
              </w:rPr>
            </w:pPr>
            <w:r w:rsidRPr="00797678">
              <w:rPr>
                <w:rFonts w:cs="Arial"/>
                <w:b/>
                <w:color w:val="000000" w:themeColor="text1"/>
              </w:rPr>
              <w:t>Overenie</w:t>
            </w:r>
            <w:r w:rsidR="00A76AD6" w:rsidRPr="00797678">
              <w:rPr>
                <w:rFonts w:cs="Arial"/>
                <w:b/>
                <w:color w:val="000000" w:themeColor="text1"/>
              </w:rPr>
              <w:t xml:space="preserve"> </w:t>
            </w:r>
            <w:r w:rsidR="004C148F" w:rsidRPr="00797678">
              <w:rPr>
                <w:rFonts w:cs="Arial"/>
                <w:b/>
                <w:color w:val="000000" w:themeColor="text1"/>
              </w:rPr>
              <w:t>p</w:t>
            </w:r>
            <w:r w:rsidR="00D17B45" w:rsidRPr="00797678">
              <w:rPr>
                <w:rFonts w:cs="Arial"/>
                <w:b/>
                <w:color w:val="000000" w:themeColor="text1"/>
              </w:rPr>
              <w:t>odmien</w:t>
            </w:r>
            <w:r w:rsidRPr="00797678">
              <w:rPr>
                <w:rFonts w:cs="Arial"/>
                <w:b/>
                <w:color w:val="000000" w:themeColor="text1"/>
              </w:rPr>
              <w:t>o</w:t>
            </w:r>
            <w:r w:rsidR="00D17B45" w:rsidRPr="00797678">
              <w:rPr>
                <w:rFonts w:cs="Arial"/>
                <w:b/>
                <w:color w:val="000000" w:themeColor="text1"/>
              </w:rPr>
              <w:t>k doručeni</w:t>
            </w:r>
            <w:r w:rsidRPr="00797678">
              <w:rPr>
                <w:rFonts w:cs="Arial"/>
                <w:b/>
                <w:color w:val="000000" w:themeColor="text1"/>
              </w:rPr>
              <w:t>a</w:t>
            </w:r>
            <w:r w:rsidR="00D17B45" w:rsidRPr="00797678">
              <w:rPr>
                <w:rFonts w:cs="Arial"/>
                <w:b/>
                <w:color w:val="000000" w:themeColor="text1"/>
              </w:rPr>
              <w:t xml:space="preserve"> Žo</w:t>
            </w:r>
            <w:r w:rsidR="00A76AD6" w:rsidRPr="00797678">
              <w:rPr>
                <w:rFonts w:cs="Arial"/>
                <w:b/>
                <w:color w:val="000000" w:themeColor="text1"/>
              </w:rPr>
              <w:t>NFP</w:t>
            </w:r>
            <w:r w:rsidR="00A76AD6" w:rsidRPr="00797678">
              <w:rPr>
                <w:rStyle w:val="Odkaznapoznmkupodiarou"/>
                <w:rFonts w:cs="Arial"/>
                <w:b/>
                <w:color w:val="000000" w:themeColor="text1"/>
              </w:rPr>
              <w:footnoteReference w:id="1"/>
            </w:r>
          </w:p>
        </w:tc>
      </w:tr>
      <w:tr w:rsidR="00A76AD6" w:rsidRPr="00114609" w14:paraId="6222BAE9" w14:textId="77777777" w:rsidTr="00797678">
        <w:trPr>
          <w:trHeight w:hRule="exact" w:val="397"/>
          <w:jc w:val="center"/>
        </w:trPr>
        <w:tc>
          <w:tcPr>
            <w:tcW w:w="8784" w:type="dxa"/>
            <w:gridSpan w:val="2"/>
            <w:shd w:val="clear" w:color="auto" w:fill="D6E3BC" w:themeFill="accent3" w:themeFillTint="66"/>
          </w:tcPr>
          <w:p w14:paraId="4E06483F" w14:textId="77777777" w:rsidR="00A76AD6" w:rsidRPr="00797678" w:rsidRDefault="00A76AD6" w:rsidP="00A76AD6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812" w:type="dxa"/>
            <w:shd w:val="clear" w:color="auto" w:fill="D6E3BC" w:themeFill="accent3" w:themeFillTint="66"/>
          </w:tcPr>
          <w:p w14:paraId="620E8575" w14:textId="77777777" w:rsidR="00A76AD6" w:rsidRPr="00797678" w:rsidRDefault="00A76AD6" w:rsidP="00A76AD6">
            <w:pPr>
              <w:spacing w:before="120" w:after="120" w:line="288" w:lineRule="auto"/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797678">
              <w:rPr>
                <w:rFonts w:cstheme="minorHAnsi"/>
                <w:b/>
                <w:color w:val="000000" w:themeColor="text1"/>
                <w:sz w:val="18"/>
                <w:szCs w:val="18"/>
              </w:rPr>
              <w:t>Poznámka</w:t>
            </w:r>
          </w:p>
        </w:tc>
      </w:tr>
      <w:tr w:rsidR="00A76AD6" w:rsidRPr="009A5DB5" w14:paraId="294619D0" w14:textId="77777777" w:rsidTr="00797678">
        <w:trPr>
          <w:trHeight w:hRule="exact" w:val="39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69695B94" w14:textId="76450CCB" w:rsidR="00A76AD6" w:rsidRPr="00797678" w:rsidRDefault="00D17B45" w:rsidP="00A76AD6">
            <w:pPr>
              <w:rPr>
                <w:rFonts w:cs="Arial"/>
                <w:color w:val="000000" w:themeColor="text1"/>
                <w:sz w:val="18"/>
                <w:szCs w:val="18"/>
              </w:rPr>
            </w:pPr>
            <w:r w:rsidRPr="00797678">
              <w:rPr>
                <w:rFonts w:cs="Arial"/>
                <w:color w:val="000000" w:themeColor="text1"/>
                <w:sz w:val="18"/>
                <w:szCs w:val="18"/>
              </w:rPr>
              <w:t>1. Bola Žo</w:t>
            </w:r>
            <w:r w:rsidR="00A76AD6" w:rsidRPr="00797678">
              <w:rPr>
                <w:rFonts w:cs="Arial"/>
                <w:color w:val="000000" w:themeColor="text1"/>
                <w:sz w:val="18"/>
                <w:szCs w:val="18"/>
              </w:rPr>
              <w:t>NFP doručená včas?</w:t>
            </w:r>
          </w:p>
        </w:tc>
        <w:sdt>
          <w:sdtPr>
            <w:rPr>
              <w:rFonts w:cs="Arial"/>
              <w:color w:val="000000" w:themeColor="text1"/>
              <w:sz w:val="18"/>
              <w:szCs w:val="18"/>
            </w:rPr>
            <w:id w:val="977960524"/>
            <w:placeholder>
              <w:docPart w:val="B3343A7685DF488F80EC1FAD49FF4A05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559" w:type="dxa"/>
                <w:vAlign w:val="center"/>
              </w:tcPr>
              <w:p w14:paraId="09EB1BEE" w14:textId="3EDD45CD" w:rsidR="00A76AD6" w:rsidRPr="00797678" w:rsidRDefault="00A76AD6" w:rsidP="00A76AD6">
                <w:pPr>
                  <w:jc w:val="center"/>
                  <w:rPr>
                    <w:rFonts w:cs="Arial"/>
                    <w:color w:val="000000" w:themeColor="text1"/>
                    <w:sz w:val="18"/>
                    <w:szCs w:val="18"/>
                  </w:rPr>
                </w:pPr>
                <w:r w:rsidRPr="00797678">
                  <w:rPr>
                    <w:rStyle w:val="Zstupntext"/>
                    <w:color w:val="000000" w:themeColor="text1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5812" w:type="dxa"/>
          </w:tcPr>
          <w:p w14:paraId="1B9B20CD" w14:textId="77777777" w:rsidR="00A76AD6" w:rsidRPr="00797678" w:rsidRDefault="00A76AD6" w:rsidP="00A76AD6">
            <w:pPr>
              <w:spacing w:before="120" w:after="120" w:line="288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A76AD6" w:rsidRPr="009A5DB5" w14:paraId="0B6E83D1" w14:textId="77777777" w:rsidTr="00797678">
        <w:trPr>
          <w:trHeight w:hRule="exact" w:val="39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01590307" w14:textId="61994D15" w:rsidR="00A76AD6" w:rsidRPr="00797678" w:rsidRDefault="00A76AD6" w:rsidP="00A76AD6">
            <w:pPr>
              <w:rPr>
                <w:rFonts w:cs="Arial"/>
                <w:color w:val="000000" w:themeColor="text1"/>
                <w:sz w:val="18"/>
                <w:szCs w:val="18"/>
              </w:rPr>
            </w:pPr>
            <w:r w:rsidRPr="00797678">
              <w:rPr>
                <w:rFonts w:cs="Arial"/>
                <w:color w:val="000000" w:themeColor="text1"/>
                <w:sz w:val="18"/>
                <w:szCs w:val="18"/>
              </w:rPr>
              <w:t xml:space="preserve">2. Bola </w:t>
            </w:r>
            <w:r w:rsidR="00D17B45" w:rsidRPr="00797678">
              <w:rPr>
                <w:rFonts w:cs="Arial"/>
                <w:color w:val="000000" w:themeColor="text1"/>
                <w:sz w:val="18"/>
                <w:szCs w:val="18"/>
              </w:rPr>
              <w:t xml:space="preserve">ŽoNFP </w:t>
            </w:r>
            <w:r w:rsidRPr="00797678">
              <w:rPr>
                <w:rFonts w:cs="Arial"/>
                <w:color w:val="000000" w:themeColor="text1"/>
                <w:sz w:val="18"/>
                <w:szCs w:val="18"/>
              </w:rPr>
              <w:t>doručená riadne?</w:t>
            </w:r>
          </w:p>
        </w:tc>
        <w:sdt>
          <w:sdtPr>
            <w:rPr>
              <w:rFonts w:cs="Arial"/>
              <w:color w:val="000000" w:themeColor="text1"/>
              <w:sz w:val="18"/>
              <w:szCs w:val="18"/>
            </w:rPr>
            <w:id w:val="-1968341732"/>
            <w:placeholder>
              <w:docPart w:val="37D1FCCB445B4946874E238DA73876FD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559" w:type="dxa"/>
                <w:vAlign w:val="center"/>
              </w:tcPr>
              <w:p w14:paraId="4ED5DB70" w14:textId="6B2715B7" w:rsidR="00A76AD6" w:rsidRPr="00797678" w:rsidRDefault="00A76AD6" w:rsidP="00A76AD6">
                <w:pPr>
                  <w:jc w:val="center"/>
                  <w:rPr>
                    <w:rFonts w:cs="Arial"/>
                    <w:color w:val="000000" w:themeColor="text1"/>
                    <w:sz w:val="18"/>
                    <w:szCs w:val="18"/>
                  </w:rPr>
                </w:pPr>
                <w:r w:rsidRPr="00797678">
                  <w:rPr>
                    <w:rStyle w:val="Zstupntext"/>
                    <w:color w:val="000000" w:themeColor="text1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5812" w:type="dxa"/>
          </w:tcPr>
          <w:p w14:paraId="7D5044DB" w14:textId="77777777" w:rsidR="00A76AD6" w:rsidRPr="00797678" w:rsidRDefault="00A76AD6" w:rsidP="00A76AD6">
            <w:pPr>
              <w:spacing w:before="120" w:after="120" w:line="288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4C148F" w:rsidRPr="00BF27EB" w14:paraId="26376882" w14:textId="77777777" w:rsidTr="00797678">
        <w:trPr>
          <w:trHeight w:hRule="exact" w:val="39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29C39EF3" w14:textId="5BE8C662" w:rsidR="004C148F" w:rsidRPr="00797678" w:rsidRDefault="004C148F" w:rsidP="00D17B45">
            <w:pPr>
              <w:rPr>
                <w:rFonts w:cs="Arial"/>
                <w:color w:val="000000" w:themeColor="text1"/>
                <w:sz w:val="18"/>
                <w:szCs w:val="18"/>
              </w:rPr>
            </w:pPr>
            <w:r w:rsidRPr="00797678">
              <w:rPr>
                <w:rFonts w:cs="Arial"/>
                <w:color w:val="000000" w:themeColor="text1"/>
                <w:sz w:val="18"/>
                <w:szCs w:val="18"/>
              </w:rPr>
              <w:t xml:space="preserve">3. Bola </w:t>
            </w:r>
            <w:r w:rsidR="00D17B45" w:rsidRPr="00797678">
              <w:rPr>
                <w:rFonts w:cs="Arial"/>
                <w:color w:val="000000" w:themeColor="text1"/>
                <w:sz w:val="18"/>
                <w:szCs w:val="18"/>
              </w:rPr>
              <w:t xml:space="preserve">ŽoNFP </w:t>
            </w:r>
            <w:r w:rsidRPr="00797678">
              <w:rPr>
                <w:rFonts w:cs="Arial"/>
                <w:color w:val="000000" w:themeColor="text1"/>
                <w:sz w:val="18"/>
                <w:szCs w:val="18"/>
              </w:rPr>
              <w:t>doručená v určenej forme?</w:t>
            </w:r>
          </w:p>
        </w:tc>
        <w:sdt>
          <w:sdtPr>
            <w:rPr>
              <w:rFonts w:cs="Arial"/>
              <w:color w:val="000000" w:themeColor="text1"/>
              <w:sz w:val="18"/>
              <w:szCs w:val="18"/>
            </w:rPr>
            <w:id w:val="-1312708318"/>
            <w:placeholder>
              <w:docPart w:val="12B4FCDFB4CF4A68AC8DB13E1CAB9C4B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559" w:type="dxa"/>
                <w:vAlign w:val="center"/>
              </w:tcPr>
              <w:p w14:paraId="50B5A8B1" w14:textId="688CE2D8" w:rsidR="004C148F" w:rsidRPr="00797678" w:rsidRDefault="004C148F" w:rsidP="004C148F">
                <w:pPr>
                  <w:rPr>
                    <w:rFonts w:cs="Arial"/>
                    <w:color w:val="000000" w:themeColor="text1"/>
                    <w:sz w:val="18"/>
                    <w:szCs w:val="18"/>
                  </w:rPr>
                </w:pPr>
                <w:r w:rsidRPr="00797678">
                  <w:rPr>
                    <w:rStyle w:val="Zstupntext"/>
                    <w:color w:val="000000" w:themeColor="text1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5812" w:type="dxa"/>
          </w:tcPr>
          <w:p w14:paraId="64157507" w14:textId="77777777" w:rsidR="004C148F" w:rsidRPr="00797678" w:rsidRDefault="004C148F" w:rsidP="004C148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4C148F" w:rsidRPr="00BF27EB" w14:paraId="493B587B" w14:textId="77777777" w:rsidTr="00797678">
        <w:trPr>
          <w:trHeight w:hRule="exact" w:val="39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49B16AB8" w14:textId="1E27E599" w:rsidR="004C148F" w:rsidRPr="00797678" w:rsidRDefault="004C148F" w:rsidP="00797678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797678">
              <w:rPr>
                <w:rFonts w:cstheme="minorHAnsi"/>
                <w:color w:val="000000" w:themeColor="text1"/>
                <w:sz w:val="18"/>
                <w:szCs w:val="18"/>
              </w:rPr>
              <w:t xml:space="preserve">4. Obsahuje  </w:t>
            </w:r>
            <w:r w:rsidR="00D17B45" w:rsidRPr="00797678">
              <w:rPr>
                <w:rFonts w:cs="Arial"/>
                <w:color w:val="000000" w:themeColor="text1"/>
                <w:sz w:val="18"/>
                <w:szCs w:val="18"/>
              </w:rPr>
              <w:t>ŽoNFP</w:t>
            </w:r>
            <w:r w:rsidR="00D17B45" w:rsidRPr="00797678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797678">
              <w:rPr>
                <w:rFonts w:cstheme="minorHAnsi"/>
                <w:color w:val="000000" w:themeColor="text1"/>
                <w:sz w:val="18"/>
                <w:szCs w:val="18"/>
              </w:rPr>
              <w:t xml:space="preserve">všetky povinné prílohy na preukázanie splnenia podmienok poskytnutia </w:t>
            </w:r>
          </w:p>
          <w:p w14:paraId="6FFD0188" w14:textId="032AAB87" w:rsidR="004C148F" w:rsidRPr="00797678" w:rsidRDefault="004C148F" w:rsidP="00797678">
            <w:pPr>
              <w:jc w:val="both"/>
              <w:rPr>
                <w:rFonts w:cs="Arial"/>
                <w:color w:val="000000" w:themeColor="text1"/>
                <w:sz w:val="18"/>
                <w:szCs w:val="18"/>
              </w:rPr>
            </w:pPr>
            <w:r w:rsidRPr="00797678">
              <w:rPr>
                <w:rFonts w:cstheme="minorHAnsi"/>
                <w:color w:val="000000" w:themeColor="text1"/>
                <w:sz w:val="18"/>
                <w:szCs w:val="18"/>
              </w:rPr>
              <w:t xml:space="preserve">    príspevku v zmysle výzvy na predkladanie </w:t>
            </w:r>
            <w:r w:rsidR="00D17B45" w:rsidRPr="00797678">
              <w:rPr>
                <w:rFonts w:cs="Arial"/>
                <w:color w:val="000000" w:themeColor="text1"/>
                <w:sz w:val="18"/>
                <w:szCs w:val="18"/>
              </w:rPr>
              <w:t>ŽoNFP</w:t>
            </w:r>
            <w:r w:rsidRPr="00797678">
              <w:rPr>
                <w:rFonts w:cstheme="minorHAnsi"/>
                <w:color w:val="000000" w:themeColor="text1"/>
                <w:sz w:val="18"/>
                <w:szCs w:val="18"/>
              </w:rPr>
              <w:t>?</w:t>
            </w:r>
          </w:p>
        </w:tc>
        <w:sdt>
          <w:sdtPr>
            <w:rPr>
              <w:rFonts w:cs="Arial"/>
              <w:color w:val="000000" w:themeColor="text1"/>
              <w:sz w:val="18"/>
              <w:szCs w:val="18"/>
            </w:rPr>
            <w:id w:val="-844713029"/>
            <w:placeholder>
              <w:docPart w:val="17BEC91C20E04BBC91BC42160727DB8A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559" w:type="dxa"/>
                <w:vAlign w:val="center"/>
              </w:tcPr>
              <w:p w14:paraId="5830C49A" w14:textId="7E7895C6" w:rsidR="004C148F" w:rsidRPr="00797678" w:rsidRDefault="004C148F" w:rsidP="004C148F">
                <w:pPr>
                  <w:rPr>
                    <w:rFonts w:cs="Arial"/>
                    <w:color w:val="000000" w:themeColor="text1"/>
                    <w:sz w:val="18"/>
                    <w:szCs w:val="18"/>
                  </w:rPr>
                </w:pPr>
                <w:r w:rsidRPr="00797678">
                  <w:rPr>
                    <w:rStyle w:val="Zstupntext"/>
                    <w:color w:val="000000" w:themeColor="text1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5812" w:type="dxa"/>
          </w:tcPr>
          <w:p w14:paraId="61F32E12" w14:textId="77777777" w:rsidR="004C148F" w:rsidRPr="00797678" w:rsidRDefault="004C148F" w:rsidP="004C148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A76AD6" w:rsidRPr="00187C7A" w14:paraId="3DED6EEB" w14:textId="77777777" w:rsidTr="00797678">
        <w:trPr>
          <w:trHeight w:hRule="exact" w:val="39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36B10A56" w14:textId="60181927" w:rsidR="00A76AD6" w:rsidRPr="00797678" w:rsidRDefault="004C148F" w:rsidP="00A76AD6">
            <w:pPr>
              <w:spacing w:before="120" w:after="120" w:line="288" w:lineRule="auto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797678">
              <w:rPr>
                <w:rFonts w:cs="Arial"/>
                <w:b/>
                <w:color w:val="000000" w:themeColor="text1"/>
                <w:sz w:val="18"/>
                <w:szCs w:val="18"/>
              </w:rPr>
              <w:t>Podmien</w:t>
            </w:r>
            <w:r w:rsidR="00A76AD6" w:rsidRPr="00797678">
              <w:rPr>
                <w:rFonts w:cs="Arial"/>
                <w:b/>
                <w:color w:val="000000" w:themeColor="text1"/>
                <w:sz w:val="18"/>
                <w:szCs w:val="18"/>
              </w:rPr>
              <w:t>k</w:t>
            </w:r>
            <w:r w:rsidRPr="00797678">
              <w:rPr>
                <w:rFonts w:cs="Arial"/>
                <w:b/>
                <w:color w:val="000000" w:themeColor="text1"/>
                <w:sz w:val="18"/>
                <w:szCs w:val="18"/>
              </w:rPr>
              <w:t>y</w:t>
            </w:r>
            <w:r w:rsidR="00A76AD6" w:rsidRPr="00797678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 doručenia</w:t>
            </w:r>
            <w:r w:rsidRPr="00797678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D17B45" w:rsidRPr="00797678">
              <w:rPr>
                <w:rFonts w:cs="Arial"/>
                <w:b/>
                <w:color w:val="000000" w:themeColor="text1"/>
                <w:sz w:val="18"/>
                <w:szCs w:val="18"/>
              </w:rPr>
              <w:t>ŽoNFP</w:t>
            </w:r>
          </w:p>
        </w:tc>
        <w:sdt>
          <w:sdtPr>
            <w:rPr>
              <w:rFonts w:cs="Arial"/>
              <w:color w:val="000000" w:themeColor="text1"/>
              <w:sz w:val="18"/>
              <w:szCs w:val="18"/>
            </w:rPr>
            <w:id w:val="-1439747168"/>
            <w:placeholder>
              <w:docPart w:val="0B06D62E45CA4D03A207B06054924D18"/>
            </w:placeholder>
            <w:showingPlcHdr/>
            <w:comboBox>
              <w:listItem w:displayText="Podmienky doručenia splnené - registrácia žiadosti" w:value="Podmienky doručenia splnené - registrácia žiadosti"/>
              <w:listItem w:displayText="Podmienky doručenia nesplnené - návrh na zastavenie konania" w:value="Podmienky doručenia nesplnené - návrh na zastavenie konania"/>
            </w:comboBox>
          </w:sdtPr>
          <w:sdtEndPr/>
          <w:sdtContent>
            <w:tc>
              <w:tcPr>
                <w:tcW w:w="1559" w:type="dxa"/>
                <w:vAlign w:val="center"/>
              </w:tcPr>
              <w:p w14:paraId="40E6472E" w14:textId="3FF71345" w:rsidR="00A76AD6" w:rsidRPr="00797678" w:rsidRDefault="00A76AD6" w:rsidP="00A76AD6">
                <w:pPr>
                  <w:jc w:val="center"/>
                  <w:rPr>
                    <w:rFonts w:cs="Arial"/>
                    <w:color w:val="000000" w:themeColor="text1"/>
                    <w:sz w:val="18"/>
                    <w:szCs w:val="18"/>
                  </w:rPr>
                </w:pPr>
                <w:r w:rsidRPr="00797678">
                  <w:rPr>
                    <w:rStyle w:val="Zstupntext"/>
                    <w:color w:val="000000" w:themeColor="text1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5812" w:type="dxa"/>
          </w:tcPr>
          <w:p w14:paraId="5D45838E" w14:textId="77777777" w:rsidR="00A76AD6" w:rsidRPr="00797678" w:rsidRDefault="00A76AD6" w:rsidP="00A76AD6">
            <w:pPr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  <w:p w14:paraId="4ED4C23D" w14:textId="77777777" w:rsidR="00A76AD6" w:rsidRPr="00797678" w:rsidRDefault="00A76AD6" w:rsidP="00A76AD6">
            <w:pPr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  <w:p w14:paraId="532C8E54" w14:textId="77777777" w:rsidR="00A76AD6" w:rsidRPr="00797678" w:rsidRDefault="00A76AD6" w:rsidP="00A76AD6">
            <w:pPr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  <w:p w14:paraId="6F5D0321" w14:textId="77777777" w:rsidR="00A76AD6" w:rsidRPr="00797678" w:rsidRDefault="00A76AD6" w:rsidP="00A76AD6">
            <w:pPr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  <w:p w14:paraId="5E4E084A" w14:textId="77777777" w:rsidR="00A76AD6" w:rsidRPr="00797678" w:rsidRDefault="00A76AD6" w:rsidP="00A76AD6">
            <w:pPr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  <w:p w14:paraId="72A0F019" w14:textId="77777777" w:rsidR="00A76AD6" w:rsidRPr="00797678" w:rsidRDefault="00A76AD6" w:rsidP="00A76AD6">
            <w:pPr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  <w:p w14:paraId="2327DA88" w14:textId="77777777" w:rsidR="00A76AD6" w:rsidRPr="00797678" w:rsidRDefault="00A76AD6" w:rsidP="00A76AD6">
            <w:pPr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  <w:p w14:paraId="4AF7592A" w14:textId="77777777" w:rsidR="00A76AD6" w:rsidRPr="00797678" w:rsidRDefault="00A76AD6" w:rsidP="00A76AD6">
            <w:pPr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  <w:p w14:paraId="0E247E39" w14:textId="77777777" w:rsidR="00A76AD6" w:rsidRPr="00797678" w:rsidRDefault="00A76AD6" w:rsidP="00A76AD6">
            <w:pPr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  <w:p w14:paraId="4A5178D8" w14:textId="77777777" w:rsidR="00A76AD6" w:rsidRPr="00797678" w:rsidRDefault="00A76AD6" w:rsidP="00A76AD6">
            <w:pPr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  <w:p w14:paraId="727CEF18" w14:textId="613F0937" w:rsidR="00D17B45" w:rsidRPr="00797678" w:rsidRDefault="00D17B45" w:rsidP="00A76AD6">
            <w:pPr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A76AD6" w:rsidRPr="00187C7A" w14:paraId="1A02F0AC" w14:textId="77777777" w:rsidTr="00797678">
        <w:trPr>
          <w:trHeight w:hRule="exact"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</w:tcPr>
          <w:p w14:paraId="58C5094F" w14:textId="09AD6C4A" w:rsidR="00A76AD6" w:rsidRPr="00797678" w:rsidRDefault="00A76AD6" w:rsidP="00797678">
            <w:pPr>
              <w:spacing w:before="120" w:after="120" w:line="288" w:lineRule="auto"/>
              <w:rPr>
                <w:rFonts w:cs="Arial"/>
                <w:b/>
                <w:color w:val="000000" w:themeColor="text1"/>
              </w:rPr>
            </w:pPr>
            <w:r w:rsidRPr="00797678">
              <w:rPr>
                <w:rFonts w:cs="Arial"/>
                <w:b/>
                <w:color w:val="000000" w:themeColor="text1"/>
              </w:rPr>
              <w:lastRenderedPageBreak/>
              <w:t xml:space="preserve">2. </w:t>
            </w:r>
            <w:r w:rsidR="00FC62C0" w:rsidRPr="00797678">
              <w:rPr>
                <w:rFonts w:cs="Arial"/>
                <w:b/>
                <w:color w:val="000000" w:themeColor="text1"/>
              </w:rPr>
              <w:t xml:space="preserve">Posúdenie splnenia </w:t>
            </w:r>
            <w:r w:rsidR="004C148F" w:rsidRPr="00797678">
              <w:rPr>
                <w:rFonts w:cs="Arial"/>
                <w:b/>
                <w:color w:val="000000" w:themeColor="text1"/>
              </w:rPr>
              <w:t xml:space="preserve"> podmien</w:t>
            </w:r>
            <w:r w:rsidR="00FC62C0" w:rsidRPr="00797678">
              <w:rPr>
                <w:rFonts w:cs="Arial"/>
                <w:b/>
                <w:color w:val="000000" w:themeColor="text1"/>
              </w:rPr>
              <w:t>o</w:t>
            </w:r>
            <w:r w:rsidRPr="00797678">
              <w:rPr>
                <w:rFonts w:cs="Arial"/>
                <w:b/>
                <w:color w:val="000000" w:themeColor="text1"/>
              </w:rPr>
              <w:t>k poskytnutia príspevku</w:t>
            </w:r>
            <w:r w:rsidRPr="00797678">
              <w:rPr>
                <w:rStyle w:val="Odkaznapoznmkupodiarou"/>
                <w:rFonts w:cs="Arial"/>
                <w:b/>
                <w:color w:val="000000" w:themeColor="text1"/>
              </w:rPr>
              <w:footnoteReference w:id="2"/>
            </w:r>
          </w:p>
        </w:tc>
      </w:tr>
      <w:tr w:rsidR="00A76AD6" w:rsidRPr="00187C7A" w14:paraId="135C32D7" w14:textId="77777777" w:rsidTr="00797678">
        <w:trPr>
          <w:trHeight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2FD82DA7" w14:textId="77777777" w:rsidR="00A76AD6" w:rsidRPr="00953B76" w:rsidRDefault="00A76AD6" w:rsidP="00A76AD6">
            <w:pPr>
              <w:jc w:val="both"/>
              <w:rPr>
                <w:rFonts w:cs="Arial"/>
                <w:b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t>2.1 Oprávnenosť žiadateľa</w:t>
            </w:r>
          </w:p>
        </w:tc>
      </w:tr>
      <w:tr w:rsidR="00A76AD6" w:rsidRPr="00187C7A" w14:paraId="5D17AFFD" w14:textId="77777777" w:rsidTr="00797678">
        <w:trPr>
          <w:trHeight w:val="39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53172D68" w14:textId="27C5BE5B" w:rsidR="00A76AD6" w:rsidRPr="00953B76" w:rsidRDefault="00A76AD6" w:rsidP="00A76AD6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953B76">
              <w:rPr>
                <w:rFonts w:cstheme="minorHAnsi"/>
                <w:b/>
                <w:color w:val="000000" w:themeColor="text1"/>
                <w:sz w:val="18"/>
                <w:szCs w:val="18"/>
              </w:rPr>
              <w:t>Podmienka poskytnutia príspevku</w:t>
            </w:r>
            <w:r w:rsidR="006A054F" w:rsidRPr="00953B76">
              <w:rPr>
                <w:rStyle w:val="Odkaznapoznmkupodiarou"/>
                <w:rFonts w:cstheme="minorHAnsi"/>
                <w:b/>
                <w:color w:val="000000" w:themeColor="text1"/>
                <w:sz w:val="18"/>
                <w:szCs w:val="18"/>
              </w:rPr>
              <w:footnoteReference w:id="3"/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14:paraId="3B35DDAD" w14:textId="77777777" w:rsidR="00A76AD6" w:rsidRPr="00953B76" w:rsidRDefault="00A76AD6" w:rsidP="00A76AD6">
            <w:pPr>
              <w:spacing w:before="120" w:after="120" w:line="288" w:lineRule="auto"/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953B76">
              <w:rPr>
                <w:rFonts w:cstheme="minorHAnsi"/>
                <w:b/>
                <w:color w:val="000000" w:themeColor="text1"/>
                <w:sz w:val="18"/>
                <w:szCs w:val="18"/>
              </w:rPr>
              <w:t>MAS</w:t>
            </w:r>
          </w:p>
        </w:tc>
        <w:tc>
          <w:tcPr>
            <w:tcW w:w="5812" w:type="dxa"/>
            <w:shd w:val="clear" w:color="auto" w:fill="EAF1DD" w:themeFill="accent3" w:themeFillTint="33"/>
            <w:vAlign w:val="center"/>
          </w:tcPr>
          <w:p w14:paraId="1C860918" w14:textId="77777777" w:rsidR="00A76AD6" w:rsidRPr="00953B76" w:rsidRDefault="00A76AD6" w:rsidP="00A76AD6">
            <w:pPr>
              <w:spacing w:before="120" w:after="120" w:line="288" w:lineRule="auto"/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953B76">
              <w:rPr>
                <w:rFonts w:cstheme="minorHAnsi"/>
                <w:b/>
                <w:color w:val="000000" w:themeColor="text1"/>
                <w:sz w:val="18"/>
                <w:szCs w:val="18"/>
              </w:rPr>
              <w:t>Poznámka</w:t>
            </w:r>
          </w:p>
        </w:tc>
      </w:tr>
      <w:tr w:rsidR="00A76AD6" w:rsidRPr="00A76AD6" w14:paraId="2F76BB2D" w14:textId="77777777" w:rsidTr="00797678">
        <w:trPr>
          <w:trHeight w:val="39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70C767AE" w14:textId="77777777" w:rsidR="00A76AD6" w:rsidRPr="00953B76" w:rsidRDefault="00A76AD6" w:rsidP="00A76AD6">
            <w:pPr>
              <w:ind w:left="206" w:hanging="206"/>
              <w:jc w:val="both"/>
              <w:rPr>
                <w:rFonts w:cs="Arial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>2.1.1 Právna forma</w:t>
            </w:r>
          </w:p>
        </w:tc>
        <w:tc>
          <w:tcPr>
            <w:tcW w:w="1559" w:type="dxa"/>
            <w:vAlign w:val="center"/>
          </w:tcPr>
          <w:p w14:paraId="2CE17832" w14:textId="559512D4" w:rsidR="00A76AD6" w:rsidRPr="00953B76" w:rsidRDefault="00BB15B4" w:rsidP="00A76AD6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826634700"/>
                <w:placeholder>
                  <w:docPart w:val="A92F664ED00D49EABEB730F47E08B187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  <w:listItem w:displayText="výzva na doplnenie" w:value="výzva na doplnenie"/>
                </w:comboBox>
              </w:sdtPr>
              <w:sdtEndPr/>
              <w:sdtContent>
                <w:r w:rsidR="00A76AD6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5812" w:type="dxa"/>
            <w:vAlign w:val="center"/>
          </w:tcPr>
          <w:p w14:paraId="60CCE4E9" w14:textId="2D135C5E" w:rsidR="00A76AD6" w:rsidRPr="00953B76" w:rsidRDefault="00A76AD6" w:rsidP="00A76AD6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A76AD6" w:rsidRPr="00187C7A" w14:paraId="0CE2C8F6" w14:textId="77777777" w:rsidTr="00797678">
        <w:trPr>
          <w:trHeight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141536C4" w14:textId="77777777" w:rsidR="00A76AD6" w:rsidRPr="00953B76" w:rsidRDefault="00A76AD6" w:rsidP="00A76AD6">
            <w:pPr>
              <w:ind w:left="206" w:hanging="206"/>
              <w:jc w:val="both"/>
              <w:rPr>
                <w:rFonts w:cs="Arial"/>
                <w:b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t>2.2 Oprávnenosť aktivít realizácie projektu</w:t>
            </w:r>
          </w:p>
        </w:tc>
      </w:tr>
      <w:tr w:rsidR="004C148F" w:rsidRPr="00A76AD6" w14:paraId="7AD0022D" w14:textId="77777777" w:rsidTr="00797678">
        <w:trPr>
          <w:trHeight w:val="397"/>
          <w:jc w:val="center"/>
        </w:trPr>
        <w:tc>
          <w:tcPr>
            <w:tcW w:w="7225" w:type="dxa"/>
            <w:shd w:val="clear" w:color="auto" w:fill="EAF1DD" w:themeFill="accent3" w:themeFillTint="33"/>
          </w:tcPr>
          <w:p w14:paraId="73442AFA" w14:textId="77777777" w:rsidR="004C148F" w:rsidRPr="00953B76" w:rsidRDefault="004C148F" w:rsidP="004C148F">
            <w:pPr>
              <w:jc w:val="both"/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953B76">
              <w:rPr>
                <w:rFonts w:cstheme="minorHAnsi"/>
                <w:bCs/>
                <w:color w:val="000000" w:themeColor="text1"/>
                <w:sz w:val="16"/>
                <w:szCs w:val="16"/>
              </w:rPr>
              <w:t>2.2.1 Podmienka oprávnenosti aktivít projektu (oprávnené činnosti)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931C012" w14:textId="20AEDF4C" w:rsidR="004C148F" w:rsidRPr="00953B76" w:rsidRDefault="00BB15B4" w:rsidP="004C148F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719708686"/>
                <w:placeholder>
                  <w:docPart w:val="AB72CCFC774E4FAAAA037E170DEC4D8C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  <w:listItem w:displayText="výzva na doplnenie" w:value="výzva na doplnenie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5812" w:type="dxa"/>
            <w:shd w:val="clear" w:color="auto" w:fill="FFFFFF" w:themeFill="background1"/>
            <w:vAlign w:val="center"/>
          </w:tcPr>
          <w:p w14:paraId="24A220C6" w14:textId="3FA857B9" w:rsidR="004C148F" w:rsidRPr="00953B76" w:rsidRDefault="004C148F" w:rsidP="004C148F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A76AD6" w:rsidRPr="00187C7A" w14:paraId="59792B8F" w14:textId="77777777" w:rsidTr="00797678">
        <w:trPr>
          <w:trHeight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18F065AC" w14:textId="77777777" w:rsidR="00A76AD6" w:rsidRPr="00953B76" w:rsidRDefault="00A76AD6" w:rsidP="00A76AD6">
            <w:pPr>
              <w:rPr>
                <w:rFonts w:cs="Arial"/>
                <w:b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t>2.3 Oprávnenosť  výdavkov realizácie projektu</w:t>
            </w:r>
          </w:p>
        </w:tc>
      </w:tr>
      <w:tr w:rsidR="004C148F" w:rsidRPr="00A76AD6" w14:paraId="0B50167D" w14:textId="77777777" w:rsidTr="00797678">
        <w:trPr>
          <w:trHeight w:val="39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1888F002" w14:textId="77777777" w:rsidR="004C148F" w:rsidRPr="00953B76" w:rsidRDefault="004C148F" w:rsidP="004C148F">
            <w:pPr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953B76">
              <w:rPr>
                <w:rFonts w:cstheme="minorHAnsi"/>
                <w:bCs/>
                <w:color w:val="000000" w:themeColor="text1"/>
                <w:sz w:val="16"/>
                <w:szCs w:val="16"/>
              </w:rPr>
              <w:t>2.3.1 Podmienka, že výdavky projektu sú oprávnené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86C3525" w14:textId="012E2855" w:rsidR="004C148F" w:rsidRPr="00953B76" w:rsidRDefault="00BB15B4" w:rsidP="004C148F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930893225"/>
                <w:placeholder>
                  <w:docPart w:val="F7FB9B9BF43145E8BF3A2D1B5525738B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  <w:listItem w:displayText="výzva na doplnenie" w:value="výzva na doplnenie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5812" w:type="dxa"/>
            <w:shd w:val="clear" w:color="auto" w:fill="FFFFFF" w:themeFill="background1"/>
            <w:vAlign w:val="center"/>
          </w:tcPr>
          <w:p w14:paraId="4A3FC407" w14:textId="5332F086" w:rsidR="004C148F" w:rsidRPr="00953B76" w:rsidRDefault="004C148F" w:rsidP="004C148F">
            <w:pPr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953B76"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  <w:t xml:space="preserve"> </w:t>
            </w:r>
          </w:p>
        </w:tc>
      </w:tr>
      <w:tr w:rsidR="00A76AD6" w:rsidRPr="00187C7A" w14:paraId="0E041B82" w14:textId="77777777" w:rsidTr="00797678">
        <w:trPr>
          <w:trHeight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1A7B7A00" w14:textId="77777777" w:rsidR="00A76AD6" w:rsidRPr="00953B76" w:rsidRDefault="00A76AD6" w:rsidP="00A76AD6">
            <w:pPr>
              <w:rPr>
                <w:rFonts w:cs="Arial"/>
                <w:b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t xml:space="preserve">2.4 Oprávnenosť miesta realizácie projektov </w:t>
            </w:r>
          </w:p>
        </w:tc>
      </w:tr>
      <w:tr w:rsidR="004C148F" w:rsidRPr="00A76AD6" w14:paraId="28C833F0" w14:textId="77777777" w:rsidTr="00797678">
        <w:trPr>
          <w:trHeight w:val="39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4EA004F8" w14:textId="77777777" w:rsidR="004C148F" w:rsidRPr="00953B76" w:rsidRDefault="004C148F" w:rsidP="004C148F">
            <w:pPr>
              <w:ind w:left="206" w:hanging="206"/>
              <w:jc w:val="both"/>
              <w:rPr>
                <w:rFonts w:cstheme="minorHAnsi"/>
                <w:iCs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 xml:space="preserve">2.4.1 </w:t>
            </w:r>
            <w:r w:rsidRPr="00953B76">
              <w:rPr>
                <w:rFonts w:cstheme="minorHAnsi"/>
                <w:iCs/>
                <w:color w:val="000000" w:themeColor="text1"/>
                <w:sz w:val="16"/>
                <w:szCs w:val="16"/>
              </w:rPr>
              <w:t>Podmienka, že projekt je realizovaný na oprávnenom území</w:t>
            </w:r>
          </w:p>
        </w:tc>
        <w:tc>
          <w:tcPr>
            <w:tcW w:w="1559" w:type="dxa"/>
            <w:vAlign w:val="center"/>
          </w:tcPr>
          <w:p w14:paraId="6BEB8784" w14:textId="60EF9C6D" w:rsidR="004C148F" w:rsidRPr="00953B76" w:rsidRDefault="00BB15B4" w:rsidP="004C148F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871236162"/>
                <w:placeholder>
                  <w:docPart w:val="341A4794D28C4A1B9561754AFEC9CF0E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  <w:listItem w:displayText="výzva na doplnenie" w:value="výzva na doplnenie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5812" w:type="dxa"/>
            <w:vAlign w:val="center"/>
          </w:tcPr>
          <w:p w14:paraId="45BAC299" w14:textId="77006AAA" w:rsidR="004C148F" w:rsidRPr="00953B76" w:rsidRDefault="004C148F" w:rsidP="004C148F">
            <w:pPr>
              <w:rPr>
                <w:rFonts w:cs="Arial"/>
                <w:color w:val="000000" w:themeColor="text1"/>
                <w:sz w:val="18"/>
                <w:szCs w:val="18"/>
              </w:rPr>
            </w:pPr>
            <w:r w:rsidRPr="00953B76"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  <w:t xml:space="preserve"> </w:t>
            </w:r>
          </w:p>
        </w:tc>
      </w:tr>
      <w:tr w:rsidR="00A76AD6" w:rsidRPr="00187C7A" w14:paraId="156E325B" w14:textId="77777777" w:rsidTr="00797678">
        <w:trPr>
          <w:trHeight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237D3530" w14:textId="77777777" w:rsidR="00A76AD6" w:rsidRPr="00953B76" w:rsidRDefault="00A76AD6" w:rsidP="00A76AD6">
            <w:pPr>
              <w:rPr>
                <w:rFonts w:cs="Arial"/>
                <w:b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t xml:space="preserve">2.5 Oprávnenosť spôsobu financovania </w:t>
            </w:r>
          </w:p>
        </w:tc>
      </w:tr>
      <w:tr w:rsidR="004C148F" w:rsidRPr="00A76AD6" w14:paraId="5F0E0FFD" w14:textId="77777777" w:rsidTr="00797678">
        <w:trPr>
          <w:trHeight w:val="39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3F8E7E36" w14:textId="77777777" w:rsidR="004C148F" w:rsidRPr="00953B76" w:rsidRDefault="004C148F" w:rsidP="004C148F">
            <w:pPr>
              <w:ind w:left="206" w:hanging="206"/>
              <w:jc w:val="both"/>
              <w:rPr>
                <w:rFonts w:cs="Arial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 xml:space="preserve">2.5.1  </w:t>
            </w:r>
            <w:r w:rsidRPr="00953B76">
              <w:rPr>
                <w:rFonts w:cstheme="minorHAnsi"/>
                <w:bCs/>
                <w:color w:val="000000" w:themeColor="text1"/>
                <w:sz w:val="16"/>
                <w:szCs w:val="16"/>
              </w:rPr>
              <w:t>Intenzita pomoci</w:t>
            </w:r>
          </w:p>
        </w:tc>
        <w:tc>
          <w:tcPr>
            <w:tcW w:w="1559" w:type="dxa"/>
            <w:vAlign w:val="center"/>
          </w:tcPr>
          <w:p w14:paraId="588CBD73" w14:textId="0147659D" w:rsidR="004C148F" w:rsidRPr="00953B76" w:rsidRDefault="00BB15B4" w:rsidP="004C148F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2003003577"/>
                <w:placeholder>
                  <w:docPart w:val="3E18FDE609BB4C70A5019E92C58A1A8D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  <w:listItem w:displayText="výzva na doplnenie" w:value="výzva na doplnenie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5812" w:type="dxa"/>
            <w:vAlign w:val="center"/>
          </w:tcPr>
          <w:p w14:paraId="2A4CCAD5" w14:textId="54E3A15B" w:rsidR="004C148F" w:rsidRPr="00953B76" w:rsidRDefault="004C148F" w:rsidP="004C148F">
            <w:pPr>
              <w:rPr>
                <w:rFonts w:cs="Arial"/>
                <w:color w:val="000000" w:themeColor="text1"/>
                <w:sz w:val="18"/>
                <w:szCs w:val="18"/>
              </w:rPr>
            </w:pPr>
            <w:r w:rsidRPr="00953B76"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  <w:t xml:space="preserve"> </w:t>
            </w:r>
          </w:p>
        </w:tc>
      </w:tr>
      <w:tr w:rsidR="004C148F" w:rsidRPr="00A76AD6" w14:paraId="28E50F08" w14:textId="77777777" w:rsidTr="00797678">
        <w:trPr>
          <w:trHeight w:val="39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3988491B" w14:textId="77777777" w:rsidR="004C148F" w:rsidRPr="00953B76" w:rsidRDefault="004C148F" w:rsidP="004C148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 xml:space="preserve">2.5.2 </w:t>
            </w:r>
            <w:r w:rsidRPr="00953B76">
              <w:rPr>
                <w:rFonts w:cstheme="minorHAnsi"/>
                <w:bCs/>
                <w:color w:val="000000" w:themeColor="text1"/>
                <w:sz w:val="16"/>
                <w:szCs w:val="16"/>
              </w:rPr>
              <w:t>Podmienka minimálnej a maximálnej výšky príspevku (EÚ+ŠR)</w:t>
            </w:r>
          </w:p>
        </w:tc>
        <w:tc>
          <w:tcPr>
            <w:tcW w:w="1559" w:type="dxa"/>
            <w:vAlign w:val="center"/>
          </w:tcPr>
          <w:p w14:paraId="3C6975BD" w14:textId="69563309" w:rsidR="004C148F" w:rsidRPr="00953B76" w:rsidRDefault="00BB15B4" w:rsidP="004C148F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1694457609"/>
                <w:placeholder>
                  <w:docPart w:val="9C0DF22C7AAD416D9F8573911D9A2ACF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  <w:listItem w:displayText="výzva na doplnenie" w:value="výzva na doplnenie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5812" w:type="dxa"/>
            <w:vAlign w:val="center"/>
          </w:tcPr>
          <w:p w14:paraId="34D6A0D6" w14:textId="1CC505E8" w:rsidR="004C148F" w:rsidRPr="00953B76" w:rsidRDefault="004C148F" w:rsidP="004C148F">
            <w:pPr>
              <w:rPr>
                <w:rFonts w:cs="Arial"/>
                <w:color w:val="000000" w:themeColor="text1"/>
                <w:sz w:val="18"/>
                <w:szCs w:val="18"/>
              </w:rPr>
            </w:pPr>
            <w:r w:rsidRPr="00953B76"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  <w:t xml:space="preserve"> </w:t>
            </w:r>
          </w:p>
        </w:tc>
      </w:tr>
      <w:tr w:rsidR="004C148F" w:rsidRPr="00A76AD6" w14:paraId="11054931" w14:textId="77777777" w:rsidTr="00797678">
        <w:trPr>
          <w:trHeight w:val="39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767E5ED9" w14:textId="77777777" w:rsidR="004C148F" w:rsidRPr="00953B76" w:rsidRDefault="004C148F" w:rsidP="004C148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>2.5.3 Spôsob financovania</w:t>
            </w:r>
          </w:p>
        </w:tc>
        <w:tc>
          <w:tcPr>
            <w:tcW w:w="1559" w:type="dxa"/>
            <w:vAlign w:val="center"/>
          </w:tcPr>
          <w:p w14:paraId="6909ACD5" w14:textId="478E88C0" w:rsidR="004C148F" w:rsidRPr="00953B76" w:rsidRDefault="00BB15B4" w:rsidP="004C148F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1019539007"/>
                <w:placeholder>
                  <w:docPart w:val="F4F7411B624F4EB8A9BF72D2B4AA0964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  <w:listItem w:displayText="výzva na doplnenie" w:value="výzva na doplnenie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5812" w:type="dxa"/>
            <w:vAlign w:val="center"/>
          </w:tcPr>
          <w:p w14:paraId="333846EA" w14:textId="1CD9910B" w:rsidR="004C148F" w:rsidRPr="00953B76" w:rsidRDefault="004C148F" w:rsidP="004C148F">
            <w:pPr>
              <w:rPr>
                <w:rFonts w:cs="Arial"/>
                <w:color w:val="000000" w:themeColor="text1"/>
                <w:sz w:val="18"/>
                <w:szCs w:val="18"/>
              </w:rPr>
            </w:pPr>
            <w:r w:rsidRPr="00953B76"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  <w:t xml:space="preserve"> </w:t>
            </w:r>
          </w:p>
        </w:tc>
      </w:tr>
      <w:tr w:rsidR="00A76AD6" w:rsidRPr="00187C7A" w14:paraId="250A111B" w14:textId="77777777" w:rsidTr="00797678">
        <w:trPr>
          <w:trHeight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12D58989" w14:textId="77777777" w:rsidR="00A76AD6" w:rsidRPr="00953B76" w:rsidRDefault="00A76AD6" w:rsidP="00A76AD6">
            <w:pPr>
              <w:rPr>
                <w:rFonts w:cs="Arial"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t xml:space="preserve">2.6 </w:t>
            </w:r>
            <w:r w:rsidRPr="00953B76">
              <w:rPr>
                <w:rFonts w:cstheme="minorHAnsi"/>
                <w:b/>
                <w:iCs/>
                <w:color w:val="000000" w:themeColor="text1"/>
              </w:rPr>
              <w:t>Podmienky poskytnutia príspevku vyplývajúce z osobitných predpisov</w:t>
            </w:r>
          </w:p>
        </w:tc>
      </w:tr>
      <w:tr w:rsidR="004C148F" w:rsidRPr="00A76AD6" w14:paraId="46552528" w14:textId="77777777" w:rsidTr="00797678">
        <w:trPr>
          <w:trHeight w:val="56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0E3F0577" w14:textId="77777777" w:rsidR="004C148F" w:rsidRPr="003F2190" w:rsidRDefault="004C148F" w:rsidP="004C148F">
            <w:pPr>
              <w:ind w:left="316" w:hanging="316"/>
              <w:jc w:val="both"/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3F2190">
              <w:rPr>
                <w:rFonts w:cstheme="minorHAnsi"/>
                <w:iCs/>
                <w:color w:val="000000" w:themeColor="text1"/>
                <w:sz w:val="16"/>
                <w:szCs w:val="16"/>
              </w:rPr>
              <w:t xml:space="preserve">2.6.1 Podmienky týkajúce sa štátnej pomoci a vyplývajúce zo schém štátnej pomoci/pomoci de </w:t>
            </w:r>
            <w:proofErr w:type="spellStart"/>
            <w:r w:rsidRPr="003F2190">
              <w:rPr>
                <w:rFonts w:cstheme="minorHAnsi"/>
                <w:iCs/>
                <w:color w:val="000000" w:themeColor="text1"/>
                <w:sz w:val="16"/>
                <w:szCs w:val="16"/>
              </w:rPr>
              <w:t>minimis</w:t>
            </w:r>
            <w:proofErr w:type="spellEnd"/>
          </w:p>
        </w:tc>
        <w:tc>
          <w:tcPr>
            <w:tcW w:w="1559" w:type="dxa"/>
            <w:vAlign w:val="center"/>
          </w:tcPr>
          <w:p w14:paraId="22C152BD" w14:textId="7C8F3784" w:rsidR="004C148F" w:rsidRPr="00953B76" w:rsidRDefault="00BB15B4" w:rsidP="004C148F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1831591054"/>
                <w:placeholder>
                  <w:docPart w:val="C6019A7DEEE847759A5CD2079C805DD6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  <w:listItem w:displayText="výzva na doplnenie" w:value="výzva na doplnenie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5812" w:type="dxa"/>
            <w:vAlign w:val="center"/>
          </w:tcPr>
          <w:p w14:paraId="6D8FF273" w14:textId="70DC2AFF" w:rsidR="004C148F" w:rsidRPr="00953B76" w:rsidRDefault="004C148F" w:rsidP="004C148F">
            <w:pPr>
              <w:rPr>
                <w:rFonts w:cs="Arial"/>
                <w:color w:val="000000" w:themeColor="text1"/>
                <w:sz w:val="18"/>
                <w:szCs w:val="18"/>
              </w:rPr>
            </w:pPr>
            <w:r w:rsidRPr="00953B76"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  <w:t xml:space="preserve"> </w:t>
            </w:r>
          </w:p>
        </w:tc>
      </w:tr>
      <w:tr w:rsidR="00797678" w:rsidRPr="00A76AD6" w14:paraId="614ED121" w14:textId="77777777" w:rsidTr="00797678">
        <w:trPr>
          <w:trHeight w:val="56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1DD2A054" w14:textId="5AC91D0C" w:rsidR="00797678" w:rsidRPr="003F2190" w:rsidRDefault="00797678" w:rsidP="004C148F">
            <w:pPr>
              <w:ind w:left="316" w:hanging="316"/>
              <w:jc w:val="both"/>
              <w:rPr>
                <w:rFonts w:cstheme="minorHAnsi"/>
                <w:iCs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b/>
                <w:color w:val="000000" w:themeColor="text1"/>
                <w:sz w:val="20"/>
                <w:szCs w:val="20"/>
              </w:rPr>
              <w:t>Podmienky poskytnutia príspevku</w:t>
            </w:r>
          </w:p>
        </w:tc>
        <w:tc>
          <w:tcPr>
            <w:tcW w:w="1559" w:type="dxa"/>
            <w:vAlign w:val="center"/>
          </w:tcPr>
          <w:p w14:paraId="345D675F" w14:textId="1D9E81CA" w:rsidR="00797678" w:rsidRDefault="00BB15B4" w:rsidP="004C148F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811481812"/>
                <w:placeholder>
                  <w:docPart w:val="DDB07073C9344D22959F3BEBFEAA3455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  <w:listItem w:displayText="výzva na doplnenie" w:value="výzva na doplnenie"/>
                </w:comboBox>
              </w:sdtPr>
              <w:sdtEndPr/>
              <w:sdtContent>
                <w:r w:rsidR="00797678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5812" w:type="dxa"/>
            <w:vAlign w:val="center"/>
          </w:tcPr>
          <w:p w14:paraId="7E536B78" w14:textId="77777777" w:rsidR="00797678" w:rsidRPr="00953B76" w:rsidRDefault="00797678" w:rsidP="004C148F">
            <w:pPr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</w:pPr>
          </w:p>
        </w:tc>
      </w:tr>
      <w:tr w:rsidR="004C148F" w:rsidRPr="00187C7A" w14:paraId="3B22E4B5" w14:textId="77777777" w:rsidTr="00797678">
        <w:trPr>
          <w:trHeight w:val="56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</w:tcPr>
          <w:p w14:paraId="02B02909" w14:textId="6CA9FD8C" w:rsidR="004C148F" w:rsidRPr="00953B76" w:rsidRDefault="004C148F" w:rsidP="00D17B45">
            <w:pPr>
              <w:spacing w:before="120" w:after="120" w:line="288" w:lineRule="auto"/>
              <w:rPr>
                <w:rFonts w:cs="Arial"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lastRenderedPageBreak/>
              <w:t>3. Odborné hodnotenie</w:t>
            </w:r>
            <w:r w:rsidR="00D17B45" w:rsidRPr="00953B76">
              <w:rPr>
                <w:rFonts w:cs="Arial"/>
                <w:b/>
                <w:color w:val="000000" w:themeColor="text1"/>
              </w:rPr>
              <w:t xml:space="preserve"> Žo</w:t>
            </w:r>
            <w:r w:rsidRPr="00953B76">
              <w:rPr>
                <w:rFonts w:cs="Arial"/>
                <w:b/>
                <w:color w:val="000000" w:themeColor="text1"/>
              </w:rPr>
              <w:t>NFP</w:t>
            </w:r>
            <w:r w:rsidRPr="00953B76">
              <w:rPr>
                <w:rStyle w:val="Odkaznapoznmkupodiarou"/>
                <w:rFonts w:cs="Arial"/>
                <w:b/>
                <w:color w:val="000000" w:themeColor="text1"/>
              </w:rPr>
              <w:footnoteReference w:id="4"/>
            </w:r>
            <w:r w:rsidRPr="00953B76">
              <w:rPr>
                <w:rFonts w:cs="Arial"/>
                <w:b/>
                <w:color w:val="000000" w:themeColor="text1"/>
              </w:rPr>
              <w:t xml:space="preserve"> </w:t>
            </w:r>
          </w:p>
        </w:tc>
      </w:tr>
      <w:tr w:rsidR="004C148F" w:rsidRPr="00114609" w14:paraId="44BA2159" w14:textId="77777777" w:rsidTr="00797678">
        <w:trPr>
          <w:trHeight w:val="567"/>
          <w:jc w:val="center"/>
        </w:trPr>
        <w:tc>
          <w:tcPr>
            <w:tcW w:w="8784" w:type="dxa"/>
            <w:gridSpan w:val="2"/>
            <w:shd w:val="clear" w:color="auto" w:fill="D6E3BC" w:themeFill="accent3" w:themeFillTint="66"/>
            <w:vAlign w:val="center"/>
          </w:tcPr>
          <w:p w14:paraId="44ACD490" w14:textId="77777777" w:rsidR="004C148F" w:rsidRPr="00953B76" w:rsidRDefault="004C148F" w:rsidP="00D17B45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35637CDE" w14:textId="77777777" w:rsidR="004C148F" w:rsidRPr="00953B76" w:rsidRDefault="004C148F" w:rsidP="00D17B45">
            <w:pPr>
              <w:spacing w:before="120" w:after="120" w:line="288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953B76">
              <w:rPr>
                <w:rFonts w:cstheme="minorHAnsi"/>
                <w:b/>
                <w:color w:val="000000" w:themeColor="text1"/>
                <w:sz w:val="18"/>
                <w:szCs w:val="18"/>
              </w:rPr>
              <w:t>Poznámka</w:t>
            </w:r>
          </w:p>
        </w:tc>
      </w:tr>
      <w:tr w:rsidR="004C148F" w:rsidRPr="00A76AD6" w14:paraId="40E2A6BB" w14:textId="77777777" w:rsidTr="00797678">
        <w:trPr>
          <w:trHeight w:val="56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339E1EDC" w14:textId="77777777" w:rsidR="004C148F" w:rsidRPr="00953B76" w:rsidRDefault="004C148F" w:rsidP="004C148F">
            <w:pPr>
              <w:rPr>
                <w:rFonts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>3.1 Výberové kritériá</w:t>
            </w:r>
          </w:p>
        </w:tc>
        <w:tc>
          <w:tcPr>
            <w:tcW w:w="1559" w:type="dxa"/>
            <w:vAlign w:val="center"/>
          </w:tcPr>
          <w:p w14:paraId="5412BB5B" w14:textId="77621D03" w:rsidR="004C148F" w:rsidRPr="00953B76" w:rsidRDefault="00BB15B4" w:rsidP="004C148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1170094845"/>
                <w:placeholder>
                  <w:docPart w:val="314BCC87BB0A4EB583091A40FF911A77"/>
                </w:placeholder>
                <w:showingPlcHdr/>
                <w:comboBox>
                  <w:listItem w:displayText="výberové kritéria - splnené" w:value="výberové kritéria - splnené"/>
                  <w:listItem w:displayText="výberové kritéria - nesplnené" w:value="výberové kritéria - nesplnené"/>
                  <w:listItem w:displayText="výzva na doplnenie" w:value="výzva na doplnenie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5812" w:type="dxa"/>
            <w:vAlign w:val="center"/>
          </w:tcPr>
          <w:p w14:paraId="6DAA7F4D" w14:textId="3AEACF59" w:rsidR="004C148F" w:rsidRPr="00953B76" w:rsidRDefault="004C148F" w:rsidP="004C148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3B76"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  <w:t xml:space="preserve"> </w:t>
            </w:r>
          </w:p>
        </w:tc>
      </w:tr>
      <w:tr w:rsidR="004C148F" w:rsidRPr="00A76AD6" w14:paraId="0A74C1E9" w14:textId="77777777" w:rsidTr="00797678">
        <w:trPr>
          <w:trHeight w:val="56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52233437" w14:textId="77777777" w:rsidR="004C148F" w:rsidRPr="00953B76" w:rsidRDefault="004C148F" w:rsidP="004C148F">
            <w:pPr>
              <w:rPr>
                <w:rFonts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>3.2 Hodnotiace (bodovacie) kritériá</w:t>
            </w:r>
          </w:p>
        </w:tc>
        <w:tc>
          <w:tcPr>
            <w:tcW w:w="1559" w:type="dxa"/>
            <w:vAlign w:val="center"/>
          </w:tcPr>
          <w:p w14:paraId="2B970B7B" w14:textId="0825FF8D" w:rsidR="004C148F" w:rsidRPr="00953B76" w:rsidRDefault="00BB15B4" w:rsidP="004C148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1073274917"/>
                <w:placeholder>
                  <w:docPart w:val="43F9B1899D84438387DE922201A4507D"/>
                </w:placeholder>
                <w:showingPlcHdr/>
                <w:comboBox>
                  <w:listItem w:displayText="hodnotiace (bodovacie) kritériá - splnené" w:value="hodnotiace (bodovacie) kritériá - splnené"/>
                  <w:listItem w:displayText="hodnotiace (bodovacie) kritériá - nesplnené" w:value="hodnotiace (bodovacie) kritériá - nesplnené"/>
                  <w:listItem w:displayText="výzva na doplnenie" w:value="výzva na doplnenie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5812" w:type="dxa"/>
            <w:vAlign w:val="center"/>
          </w:tcPr>
          <w:p w14:paraId="5CA03DEE" w14:textId="2F475E92" w:rsidR="004C148F" w:rsidRPr="00953B76" w:rsidRDefault="004C148F" w:rsidP="004C148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3B76"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  <w:t xml:space="preserve"> </w:t>
            </w:r>
          </w:p>
        </w:tc>
      </w:tr>
      <w:tr w:rsidR="00797678" w:rsidRPr="00A76AD6" w14:paraId="4D316724" w14:textId="77777777" w:rsidTr="00797678">
        <w:trPr>
          <w:trHeight w:val="56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08D5F9FF" w14:textId="3B2B4C53" w:rsidR="00797678" w:rsidRPr="00797678" w:rsidRDefault="00797678" w:rsidP="004C148F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953B76">
              <w:rPr>
                <w:rFonts w:cs="Arial"/>
                <w:b/>
                <w:color w:val="000000" w:themeColor="text1"/>
                <w:sz w:val="20"/>
                <w:szCs w:val="20"/>
              </w:rPr>
              <w:t>Odborné hodnotenie ŽoNFP</w:t>
            </w:r>
            <w:r w:rsidRPr="00953B76">
              <w:rPr>
                <w:rStyle w:val="Odkaznapoznmkupodiarou"/>
                <w:rFonts w:cs="Arial"/>
                <w:b/>
                <w:color w:val="000000" w:themeColor="text1"/>
                <w:sz w:val="20"/>
                <w:szCs w:val="20"/>
              </w:rPr>
              <w:footnoteReference w:id="5"/>
            </w:r>
          </w:p>
        </w:tc>
        <w:tc>
          <w:tcPr>
            <w:tcW w:w="1559" w:type="dxa"/>
            <w:vAlign w:val="center"/>
          </w:tcPr>
          <w:p w14:paraId="13E45CB8" w14:textId="74E0C1CE" w:rsidR="00797678" w:rsidRDefault="00BB15B4" w:rsidP="004C148F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1216704625"/>
                <w:placeholder>
                  <w:docPart w:val="54909FB81EF14B0FBCE6483CADA1BCCC"/>
                </w:placeholder>
                <w:showingPlcHdr/>
                <w:comboBox>
                  <w:listItem w:displayText="hodnotiace (bodovacie) kritériá - splnené" w:value="hodnotiace (bodovacie) kritériá - splnené"/>
                  <w:listItem w:displayText="hodnotiace (bodovacie) kritériá - nesplnené" w:value="hodnotiace (bodovacie) kritériá - nesplnené"/>
                  <w:listItem w:displayText="výzva na doplnenie" w:value="výzva na doplnenie"/>
                </w:comboBox>
              </w:sdtPr>
              <w:sdtEndPr/>
              <w:sdtContent>
                <w:r w:rsidR="00797678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5812" w:type="dxa"/>
            <w:vAlign w:val="center"/>
          </w:tcPr>
          <w:p w14:paraId="3AC5B159" w14:textId="77777777" w:rsidR="00797678" w:rsidRPr="00953B76" w:rsidRDefault="00797678" w:rsidP="004C148F">
            <w:pPr>
              <w:jc w:val="both"/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</w:pPr>
          </w:p>
        </w:tc>
      </w:tr>
      <w:tr w:rsidR="004C148F" w:rsidRPr="009A5DB5" w14:paraId="0FC09FF9" w14:textId="77777777" w:rsidTr="00D17B45">
        <w:trPr>
          <w:trHeight w:hRule="exact" w:val="421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3A9F63B3" w14:textId="275A7211" w:rsidR="004C148F" w:rsidRPr="00953B76" w:rsidRDefault="004C148F" w:rsidP="00D17B45">
            <w:pPr>
              <w:rPr>
                <w:rFonts w:cs="Arial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b/>
                <w:color w:val="000000" w:themeColor="text1"/>
              </w:rPr>
              <w:t>4. Výb</w:t>
            </w:r>
            <w:r w:rsidR="009F351D" w:rsidRPr="00953B76">
              <w:rPr>
                <w:rFonts w:cs="Arial"/>
                <w:b/>
                <w:color w:val="000000" w:themeColor="text1"/>
              </w:rPr>
              <w:t>er ŽoNFP</w:t>
            </w:r>
            <w:r w:rsidRPr="00953B76">
              <w:rPr>
                <w:rStyle w:val="Odkaznapoznmkupodiarou"/>
                <w:rFonts w:cs="Arial"/>
                <w:b/>
                <w:color w:val="000000" w:themeColor="text1"/>
              </w:rPr>
              <w:footnoteReference w:id="6"/>
            </w:r>
          </w:p>
        </w:tc>
      </w:tr>
      <w:tr w:rsidR="00953B76" w:rsidRPr="00953B76" w14:paraId="2B333F8B" w14:textId="77777777" w:rsidTr="00797678">
        <w:trPr>
          <w:trHeight w:hRule="exact" w:val="421"/>
          <w:jc w:val="center"/>
        </w:trPr>
        <w:tc>
          <w:tcPr>
            <w:tcW w:w="8784" w:type="dxa"/>
            <w:gridSpan w:val="2"/>
            <w:shd w:val="clear" w:color="auto" w:fill="EAF1DD" w:themeFill="accent3" w:themeFillTint="33"/>
            <w:vAlign w:val="center"/>
          </w:tcPr>
          <w:p w14:paraId="50E46EE3" w14:textId="77777777" w:rsidR="004C148F" w:rsidRPr="00953B76" w:rsidRDefault="004C148F" w:rsidP="004C148F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812" w:type="dxa"/>
            <w:vAlign w:val="center"/>
          </w:tcPr>
          <w:p w14:paraId="667ED80C" w14:textId="68542BC9" w:rsidR="004C148F" w:rsidRPr="00953B76" w:rsidRDefault="004C148F" w:rsidP="004C148F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953B76">
              <w:rPr>
                <w:rFonts w:cstheme="minorHAnsi"/>
                <w:b/>
                <w:color w:val="000000" w:themeColor="text1"/>
                <w:sz w:val="18"/>
                <w:szCs w:val="18"/>
              </w:rPr>
              <w:t>Poznámka</w:t>
            </w:r>
          </w:p>
        </w:tc>
      </w:tr>
      <w:tr w:rsidR="00953B76" w:rsidRPr="00953B76" w14:paraId="609F899F" w14:textId="77777777" w:rsidTr="00797678">
        <w:trPr>
          <w:trHeight w:hRule="exact" w:val="421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6BC5D40B" w14:textId="77777777" w:rsidR="004C148F" w:rsidRPr="00953B76" w:rsidRDefault="004C148F" w:rsidP="00D17B45">
            <w:pPr>
              <w:rPr>
                <w:rFonts w:cs="Arial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>4.1. Rozlišovacie kritériá</w:t>
            </w:r>
          </w:p>
        </w:tc>
        <w:sdt>
          <w:sdtPr>
            <w:rPr>
              <w:rFonts w:cs="Arial"/>
              <w:color w:val="000000" w:themeColor="text1"/>
              <w:sz w:val="16"/>
              <w:szCs w:val="16"/>
            </w:rPr>
            <w:id w:val="-1730448347"/>
            <w:placeholder>
              <w:docPart w:val="9E0C77146C8949A4A2DD070AA846BB26"/>
            </w:placeholder>
            <w:showingPlcHdr/>
            <w:comboBox>
              <w:listItem w:displayText="aplikácia rozlišovacích kritérií - áno" w:value="aplikácia rozlišovacích kritérií - áno"/>
              <w:listItem w:displayText="aplikácia rozlišovacích kritérii - nie" w:value="aplikácia rozlišovacích kritérii - nie"/>
            </w:comboBox>
          </w:sdtPr>
          <w:sdtEndPr/>
          <w:sdtContent>
            <w:tc>
              <w:tcPr>
                <w:tcW w:w="1559" w:type="dxa"/>
                <w:vAlign w:val="center"/>
              </w:tcPr>
              <w:p w14:paraId="1F6499DE" w14:textId="3DAA9A89" w:rsidR="004C148F" w:rsidRPr="00953B76" w:rsidRDefault="004C148F" w:rsidP="00D17B45">
                <w:pPr>
                  <w:jc w:val="center"/>
                  <w:rPr>
                    <w:rFonts w:cs="Arial"/>
                    <w:color w:val="000000" w:themeColor="text1"/>
                    <w:sz w:val="16"/>
                    <w:szCs w:val="16"/>
                  </w:rPr>
                </w:pPr>
                <w:r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5812" w:type="dxa"/>
            <w:vAlign w:val="center"/>
          </w:tcPr>
          <w:p w14:paraId="716F9477" w14:textId="0D949E52" w:rsidR="004C148F" w:rsidRPr="00953B76" w:rsidRDefault="004C148F" w:rsidP="0079767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>Uviesť rozlišovacie</w:t>
            </w:r>
            <w:r w:rsidR="00027B6B" w:rsidRPr="00953B76">
              <w:rPr>
                <w:rFonts w:cs="Arial"/>
                <w:color w:val="000000" w:themeColor="text1"/>
                <w:sz w:val="16"/>
                <w:szCs w:val="16"/>
              </w:rPr>
              <w:t xml:space="preserve"> kritériá</w:t>
            </w: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 xml:space="preserve"> v poradí, v ktorom boli aplikované (aplikuje sa len v prípade, ak  bola uvedená možnosť ,,áno“)</w:t>
            </w:r>
          </w:p>
        </w:tc>
      </w:tr>
      <w:tr w:rsidR="00953B76" w:rsidRPr="00953B76" w14:paraId="0AA7F3D6" w14:textId="77777777" w:rsidTr="00797678">
        <w:trPr>
          <w:trHeight w:hRule="exact" w:val="421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5592A03A" w14:textId="77777777" w:rsidR="009F351D" w:rsidRPr="00953B76" w:rsidRDefault="009F351D" w:rsidP="004C148F">
            <w:pPr>
              <w:rPr>
                <w:rFonts w:cs="Arial"/>
                <w:color w:val="000000" w:themeColor="text1"/>
                <w:sz w:val="16"/>
                <w:szCs w:val="16"/>
              </w:rPr>
            </w:pPr>
          </w:p>
          <w:p w14:paraId="64A9CCDA" w14:textId="06325FD2" w:rsidR="004C148F" w:rsidRPr="00953B76" w:rsidRDefault="004C148F" w:rsidP="004C148F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953B76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Žiadosť o NFP </w:t>
            </w:r>
          </w:p>
          <w:p w14:paraId="5AEE46A1" w14:textId="77777777" w:rsidR="004C148F" w:rsidRPr="00953B76" w:rsidRDefault="004C148F" w:rsidP="004C148F">
            <w:pPr>
              <w:rPr>
                <w:rFonts w:cs="Arial"/>
                <w:color w:val="000000" w:themeColor="text1"/>
                <w:sz w:val="16"/>
                <w:szCs w:val="16"/>
              </w:rPr>
            </w:pPr>
          </w:p>
          <w:p w14:paraId="6EC61303" w14:textId="77777777" w:rsidR="004C148F" w:rsidRPr="00953B76" w:rsidRDefault="004C148F" w:rsidP="004C148F">
            <w:pPr>
              <w:rPr>
                <w:rFonts w:cs="Arial"/>
                <w:color w:val="000000" w:themeColor="text1"/>
                <w:sz w:val="16"/>
                <w:szCs w:val="16"/>
              </w:rPr>
            </w:pPr>
          </w:p>
          <w:p w14:paraId="4FD269FE" w14:textId="77777777" w:rsidR="004C148F" w:rsidRPr="00953B76" w:rsidRDefault="004C148F" w:rsidP="004C148F">
            <w:pPr>
              <w:rPr>
                <w:rFonts w:cs="Arial"/>
                <w:color w:val="000000" w:themeColor="text1"/>
                <w:sz w:val="16"/>
                <w:szCs w:val="16"/>
              </w:rPr>
            </w:pPr>
          </w:p>
          <w:p w14:paraId="54DBB83A" w14:textId="3FD4551F" w:rsidR="004C148F" w:rsidRPr="00953B76" w:rsidRDefault="004C148F" w:rsidP="004C148F">
            <w:pPr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1616049489"/>
            <w:placeholder>
              <w:docPart w:val="24B8F121F3B146938715B0F6BF3EA70D"/>
            </w:placeholder>
            <w:showingPlcHdr/>
            <w:comboBox>
              <w:listItem w:displayText="návrh na schválenie ŽoNFP" w:value="návrh na schválenie ŽoNFP"/>
              <w:listItem w:displayText="návrh na neschválenie ŽoNFP - nesplnené podmienky doručenia žiadosti o NFP" w:value="návrh na neschválenie ŽoNFP - nesplnené podmienky doručenia žiadosti o NFP"/>
              <w:listItem w:displayText="návrh na neschválenie ŽoNFP - nesplenené podmienky poskytnutia príspevku " w:value="návrh na neschválenie ŽoNFP - nesplenené podmienky poskytnutia príspevku "/>
              <w:listItem w:displayText="návrh na neschválenie ŽoNFP - nesplnené výberové kritériá" w:value="návrh na neschválenie ŽoNFP - nesplnené výberové kritériá"/>
              <w:listItem w:displayText="návrh na neschválenie - nesplnené hodnotiace (bodovacie) kritériá" w:value="návrh na neschválenie - nesplnené hodnotiace (bodovacie) kritériá"/>
              <w:listItem w:displayText="návrh na neschválenie ŽoNFP - nesplnené podmienky poskytnutia príspevku/výberové kritériá/hodnotiace (bodovacie) kritériá" w:value="návrh na neschválenie ŽoNFP - nesplnené podmienky poskytnutia príspevku/výberové kritériá/hodnotiace (bodovacie) kritériá"/>
              <w:listItem w:displayText="zastavenie konania - späťvzatie ŽoNFP" w:value="zastavenie konania - späťvzatie ŽoNFP"/>
              <w:listItem w:displayText="zastavenie konania" w:value="zastavenie konania"/>
            </w:comboBox>
          </w:sdtPr>
          <w:sdtEndPr>
            <w:rPr>
              <w:b/>
            </w:rPr>
          </w:sdtEndPr>
          <w:sdtContent>
            <w:tc>
              <w:tcPr>
                <w:tcW w:w="1559" w:type="dxa"/>
                <w:vAlign w:val="center"/>
              </w:tcPr>
              <w:p w14:paraId="0C376396" w14:textId="0569D336" w:rsidR="004C148F" w:rsidRPr="00953B76" w:rsidRDefault="004C148F" w:rsidP="004C148F">
                <w:pPr>
                  <w:jc w:val="center"/>
                  <w:rPr>
                    <w:rFonts w:cs="Arial"/>
                    <w:color w:val="000000" w:themeColor="text1"/>
                    <w:sz w:val="16"/>
                    <w:szCs w:val="16"/>
                  </w:rPr>
                </w:pPr>
                <w:r w:rsidRPr="00953B76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tc>
          <w:tcPr>
            <w:tcW w:w="5812" w:type="dxa"/>
            <w:vAlign w:val="center"/>
          </w:tcPr>
          <w:p w14:paraId="01A89F2D" w14:textId="77777777" w:rsidR="004C148F" w:rsidRPr="00953B76" w:rsidRDefault="004C148F" w:rsidP="004C148F">
            <w:pPr>
              <w:rPr>
                <w:rFonts w:cs="Arial"/>
                <w:color w:val="000000" w:themeColor="text1"/>
                <w:sz w:val="16"/>
                <w:szCs w:val="16"/>
              </w:rPr>
            </w:pPr>
          </w:p>
          <w:p w14:paraId="415FB916" w14:textId="77777777" w:rsidR="004C148F" w:rsidRPr="00953B76" w:rsidRDefault="004C148F" w:rsidP="004C148F">
            <w:pPr>
              <w:rPr>
                <w:rFonts w:cs="Arial"/>
                <w:color w:val="000000" w:themeColor="text1"/>
                <w:sz w:val="16"/>
                <w:szCs w:val="16"/>
              </w:rPr>
            </w:pPr>
          </w:p>
          <w:p w14:paraId="43F43527" w14:textId="3CEF3F64" w:rsidR="004C148F" w:rsidRPr="00953B76" w:rsidRDefault="004C148F" w:rsidP="004C148F">
            <w:pPr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</w:tr>
      <w:tr w:rsidR="00953B76" w:rsidRPr="00953B76" w14:paraId="102AB877" w14:textId="77777777" w:rsidTr="00797678">
        <w:trPr>
          <w:trHeight w:hRule="exact" w:val="454"/>
          <w:jc w:val="center"/>
        </w:trPr>
        <w:tc>
          <w:tcPr>
            <w:tcW w:w="7225" w:type="dxa"/>
            <w:shd w:val="clear" w:color="auto" w:fill="EAF1DD" w:themeFill="accent3" w:themeFillTint="33"/>
          </w:tcPr>
          <w:p w14:paraId="636F8448" w14:textId="77777777" w:rsidR="004C148F" w:rsidRPr="00953B76" w:rsidRDefault="004C148F" w:rsidP="00D17B45">
            <w:pPr>
              <w:spacing w:before="120" w:after="120" w:line="288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953B76">
              <w:rPr>
                <w:rFonts w:cs="Times New Roman"/>
                <w:b/>
                <w:bCs/>
                <w:color w:val="000000" w:themeColor="text1"/>
                <w:sz w:val="20"/>
                <w:szCs w:val="20"/>
              </w:rPr>
              <w:t>Kontrolu vykonal</w:t>
            </w:r>
            <w:r w:rsidRPr="00953B76">
              <w:rPr>
                <w:rStyle w:val="Odkaznapoznmkupodiarou"/>
                <w:rFonts w:cs="Times New Roman"/>
                <w:b/>
                <w:bCs/>
                <w:color w:val="000000" w:themeColor="text1"/>
                <w:sz w:val="20"/>
                <w:szCs w:val="20"/>
              </w:rPr>
              <w:footnoteReference w:id="7"/>
            </w:r>
            <w:r w:rsidRPr="00953B76">
              <w:rPr>
                <w:rFonts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559" w:type="dxa"/>
          </w:tcPr>
          <w:p w14:paraId="4832B119" w14:textId="77777777" w:rsidR="004C148F" w:rsidRPr="00797678" w:rsidRDefault="004C148F" w:rsidP="00D17B45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97678">
              <w:rPr>
                <w:rFonts w:cs="Arial"/>
                <w:color w:val="000000" w:themeColor="text1"/>
                <w:sz w:val="16"/>
                <w:szCs w:val="16"/>
              </w:rPr>
              <w:t>Dátum:</w:t>
            </w:r>
          </w:p>
        </w:tc>
        <w:tc>
          <w:tcPr>
            <w:tcW w:w="5812" w:type="dxa"/>
          </w:tcPr>
          <w:p w14:paraId="5BC0D7FC" w14:textId="77777777" w:rsidR="004C148F" w:rsidRPr="00797678" w:rsidRDefault="004C148F" w:rsidP="00D17B45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97678">
              <w:rPr>
                <w:rFonts w:cs="Arial"/>
                <w:color w:val="000000" w:themeColor="text1"/>
                <w:sz w:val="16"/>
                <w:szCs w:val="16"/>
              </w:rPr>
              <w:t>Podpis:</w:t>
            </w:r>
          </w:p>
        </w:tc>
      </w:tr>
    </w:tbl>
    <w:p w14:paraId="22E92647" w14:textId="018808A4" w:rsidR="009F6E6E" w:rsidRPr="00953B76" w:rsidRDefault="009F6E6E" w:rsidP="00DA28E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sk-SK"/>
        </w:rPr>
      </w:pPr>
    </w:p>
    <w:p w14:paraId="5AC0350C" w14:textId="1ABFF36A" w:rsidR="00A76AD6" w:rsidRDefault="00A76AD6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50E9F795" w14:textId="3ACBF34F" w:rsidR="00A76AD6" w:rsidRDefault="00A76AD6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35B5C46D" w14:textId="4296435D" w:rsidR="00A76AD6" w:rsidRDefault="00A76AD6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19A32952" w14:textId="2374DCCC" w:rsidR="004C148F" w:rsidRDefault="004C148F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554745D1" w14:textId="2A4E363F" w:rsidR="004C148F" w:rsidRDefault="004C148F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1583E821" w14:textId="006CFA48" w:rsidR="004C148F" w:rsidRDefault="004C148F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6FCA49C9" w14:textId="3E7D959D" w:rsidR="004C148F" w:rsidRDefault="004C148F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72E17522" w14:textId="4E579608" w:rsidR="004C148F" w:rsidRDefault="004C148F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11239457" w14:textId="1CFE8282" w:rsidR="004C148F" w:rsidRDefault="004C148F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6AE171D7" w14:textId="65D94348" w:rsidR="004C148F" w:rsidRDefault="004C148F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5AF71CDD" w14:textId="551B1FDA" w:rsidR="004C148F" w:rsidRDefault="004C148F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0CA1D8AC" w14:textId="3801F63B" w:rsidR="004C148F" w:rsidRDefault="004C148F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3E5014AB" w14:textId="2135B8CB" w:rsidR="004C148F" w:rsidRDefault="004C148F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24FF00F7" w14:textId="65D4C691" w:rsidR="004C148F" w:rsidRDefault="004C148F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0B664953" w14:textId="7D08D0C3" w:rsidR="004C148F" w:rsidRDefault="004C148F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tbl>
      <w:tblPr>
        <w:tblStyle w:val="Mriekatabuky"/>
        <w:tblW w:w="14596" w:type="dxa"/>
        <w:jc w:val="center"/>
        <w:tblLook w:val="04A0" w:firstRow="1" w:lastRow="0" w:firstColumn="1" w:lastColumn="0" w:noHBand="0" w:noVBand="1"/>
      </w:tblPr>
      <w:tblGrid>
        <w:gridCol w:w="6658"/>
        <w:gridCol w:w="1417"/>
        <w:gridCol w:w="6521"/>
      </w:tblGrid>
      <w:tr w:rsidR="004C148F" w:rsidRPr="009A5DB5" w14:paraId="32B6E514" w14:textId="77777777" w:rsidTr="00797678">
        <w:trPr>
          <w:trHeight w:hRule="exact"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773E790D" w14:textId="2EA916CD" w:rsidR="003F2190" w:rsidRPr="00797678" w:rsidRDefault="004C148F" w:rsidP="00797678">
            <w:pPr>
              <w:rPr>
                <w:rFonts w:cs="Arial"/>
                <w:b/>
                <w:color w:val="000000" w:themeColor="text1"/>
              </w:rPr>
            </w:pPr>
            <w:r w:rsidRPr="00797678">
              <w:rPr>
                <w:rFonts w:cs="Arial"/>
                <w:b/>
                <w:color w:val="000000" w:themeColor="text1"/>
              </w:rPr>
              <w:t xml:space="preserve">1. </w:t>
            </w:r>
            <w:r w:rsidR="00003228" w:rsidRPr="00797678">
              <w:rPr>
                <w:rFonts w:cs="Arial"/>
                <w:b/>
                <w:color w:val="000000" w:themeColor="text1"/>
              </w:rPr>
              <w:t xml:space="preserve">Posúdenie splnenia </w:t>
            </w:r>
            <w:r w:rsidRPr="00797678">
              <w:rPr>
                <w:rFonts w:cs="Arial"/>
                <w:b/>
                <w:color w:val="000000" w:themeColor="text1"/>
              </w:rPr>
              <w:t>podmien</w:t>
            </w:r>
            <w:r w:rsidR="00003228" w:rsidRPr="00797678">
              <w:rPr>
                <w:rFonts w:cs="Arial"/>
                <w:b/>
                <w:color w:val="000000" w:themeColor="text1"/>
              </w:rPr>
              <w:t>o</w:t>
            </w:r>
            <w:r w:rsidRPr="00797678">
              <w:rPr>
                <w:rFonts w:cs="Arial"/>
                <w:b/>
                <w:color w:val="000000" w:themeColor="text1"/>
              </w:rPr>
              <w:t>k poskytnutia príspevku (na základe výzvy na doplnenie)</w:t>
            </w:r>
            <w:r w:rsidR="005B5629" w:rsidRPr="00797678">
              <w:rPr>
                <w:rStyle w:val="Odkaznapoznmkupodiarou"/>
                <w:rFonts w:cs="Arial"/>
                <w:b/>
                <w:color w:val="000000" w:themeColor="text1"/>
              </w:rPr>
              <w:footnoteReference w:id="8"/>
            </w:r>
          </w:p>
        </w:tc>
      </w:tr>
      <w:tr w:rsidR="004C148F" w:rsidRPr="00C32251" w14:paraId="6E3A6D69" w14:textId="77777777" w:rsidTr="00797678">
        <w:trPr>
          <w:trHeight w:hRule="exact" w:val="397"/>
          <w:jc w:val="center"/>
        </w:trPr>
        <w:tc>
          <w:tcPr>
            <w:tcW w:w="8075" w:type="dxa"/>
            <w:gridSpan w:val="2"/>
            <w:shd w:val="clear" w:color="auto" w:fill="EAF1DD" w:themeFill="accent3" w:themeFillTint="33"/>
            <w:vAlign w:val="center"/>
          </w:tcPr>
          <w:p w14:paraId="2D7F05C3" w14:textId="77777777" w:rsidR="004C148F" w:rsidRPr="00797678" w:rsidRDefault="004C148F" w:rsidP="00D17B45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521" w:type="dxa"/>
            <w:shd w:val="clear" w:color="auto" w:fill="EAF1DD" w:themeFill="accent3" w:themeFillTint="33"/>
            <w:vAlign w:val="center"/>
          </w:tcPr>
          <w:p w14:paraId="7D0CC6FA" w14:textId="77777777" w:rsidR="004C148F" w:rsidRPr="00797678" w:rsidRDefault="004C148F" w:rsidP="00D17B4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797678">
              <w:rPr>
                <w:rFonts w:cstheme="minorHAnsi"/>
                <w:b/>
                <w:color w:val="000000" w:themeColor="text1"/>
                <w:sz w:val="18"/>
                <w:szCs w:val="18"/>
              </w:rPr>
              <w:t>Poznámka</w:t>
            </w:r>
          </w:p>
        </w:tc>
      </w:tr>
      <w:tr w:rsidR="004C148F" w:rsidRPr="00A76AD6" w14:paraId="28572605" w14:textId="77777777" w:rsidTr="00797678">
        <w:trPr>
          <w:trHeight w:hRule="exact"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52845A71" w14:textId="0B6C5B0D" w:rsidR="004C148F" w:rsidRPr="00797678" w:rsidRDefault="004C148F" w:rsidP="00D17B45">
            <w:pPr>
              <w:jc w:val="both"/>
              <w:rPr>
                <w:rFonts w:cs="Arial"/>
                <w:b/>
                <w:color w:val="000000" w:themeColor="text1"/>
              </w:rPr>
            </w:pPr>
            <w:r w:rsidRPr="00797678">
              <w:rPr>
                <w:rFonts w:cs="Arial"/>
                <w:color w:val="000000" w:themeColor="text1"/>
                <w:sz w:val="16"/>
                <w:szCs w:val="16"/>
              </w:rPr>
              <w:t>1.  Boli doplnené náležitosti na základe výzvy na doplnenie údajov včas?</w:t>
            </w:r>
            <w:r w:rsidRPr="00797678">
              <w:rPr>
                <w:rStyle w:val="Odkaznapoznmkupodiarou"/>
                <w:rFonts w:cs="Arial"/>
                <w:color w:val="000000" w:themeColor="text1"/>
                <w:sz w:val="16"/>
                <w:szCs w:val="16"/>
              </w:rPr>
              <w:footnoteReference w:id="9"/>
            </w:r>
          </w:p>
        </w:tc>
        <w:sdt>
          <w:sdtPr>
            <w:rPr>
              <w:rFonts w:cs="Arial"/>
              <w:color w:val="000000" w:themeColor="text1"/>
              <w:sz w:val="16"/>
              <w:szCs w:val="16"/>
            </w:rPr>
            <w:id w:val="-864053103"/>
            <w:placeholder>
              <w:docPart w:val="C5FE38E18D734BD2A568E802F60DDB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417" w:type="dxa"/>
                <w:vAlign w:val="center"/>
              </w:tcPr>
              <w:p w14:paraId="3A8E8049" w14:textId="3CCE5522" w:rsidR="004C148F" w:rsidRPr="00797678" w:rsidRDefault="004C148F" w:rsidP="00D17B45">
                <w:pPr>
                  <w:jc w:val="center"/>
                  <w:rPr>
                    <w:rFonts w:cs="Arial"/>
                    <w:color w:val="000000" w:themeColor="text1"/>
                  </w:rPr>
                </w:pPr>
                <w:r w:rsidRPr="00797678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6521" w:type="dxa"/>
          </w:tcPr>
          <w:p w14:paraId="07DC4531" w14:textId="77777777" w:rsidR="004C148F" w:rsidRPr="00797678" w:rsidRDefault="004C148F" w:rsidP="00D17B45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4C148F" w:rsidRPr="00A76AD6" w14:paraId="4DE053A2" w14:textId="77777777" w:rsidTr="00797678">
        <w:trPr>
          <w:trHeight w:hRule="exact"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325A50A7" w14:textId="393B650B" w:rsidR="004C148F" w:rsidRPr="00797678" w:rsidRDefault="004C148F" w:rsidP="00D17B45">
            <w:pPr>
              <w:jc w:val="both"/>
              <w:rPr>
                <w:rFonts w:cs="Arial"/>
                <w:b/>
                <w:color w:val="000000" w:themeColor="text1"/>
              </w:rPr>
            </w:pPr>
            <w:r w:rsidRPr="00797678">
              <w:rPr>
                <w:rFonts w:cs="Arial"/>
                <w:color w:val="000000" w:themeColor="text1"/>
                <w:sz w:val="16"/>
                <w:szCs w:val="16"/>
              </w:rPr>
              <w:t>2. Boli doplnené všetky údaje /dokumenty/prílohy k</w:t>
            </w:r>
            <w:r w:rsidR="009F351D" w:rsidRPr="00797678">
              <w:rPr>
                <w:rFonts w:cs="Arial"/>
                <w:color w:val="000000" w:themeColor="text1"/>
                <w:sz w:val="16"/>
                <w:szCs w:val="16"/>
              </w:rPr>
              <w:t xml:space="preserve"> Žo</w:t>
            </w:r>
            <w:r w:rsidRPr="00797678">
              <w:rPr>
                <w:rFonts w:cs="Arial"/>
                <w:color w:val="000000" w:themeColor="text1"/>
                <w:sz w:val="16"/>
                <w:szCs w:val="16"/>
              </w:rPr>
              <w:t>NFP na základe výzvy na doplnenie?</w:t>
            </w:r>
            <w:r w:rsidRPr="00797678">
              <w:rPr>
                <w:rStyle w:val="Odkaznapoznmkupodiarou"/>
                <w:rFonts w:cs="Arial"/>
                <w:color w:val="000000" w:themeColor="text1"/>
                <w:sz w:val="16"/>
                <w:szCs w:val="16"/>
              </w:rPr>
              <w:footnoteReference w:id="10"/>
            </w:r>
          </w:p>
        </w:tc>
        <w:sdt>
          <w:sdtPr>
            <w:rPr>
              <w:rFonts w:cs="Arial"/>
              <w:color w:val="000000" w:themeColor="text1"/>
              <w:sz w:val="16"/>
              <w:szCs w:val="16"/>
            </w:rPr>
            <w:id w:val="1223326352"/>
            <w:placeholder>
              <w:docPart w:val="FDEE012F096245E0A5F8A44F8D7BA0F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417" w:type="dxa"/>
                <w:vAlign w:val="center"/>
              </w:tcPr>
              <w:p w14:paraId="4DD4F168" w14:textId="249EE60F" w:rsidR="004C148F" w:rsidRPr="00797678" w:rsidRDefault="004C148F" w:rsidP="00D17B45">
                <w:pPr>
                  <w:jc w:val="center"/>
                  <w:rPr>
                    <w:rFonts w:cs="Arial"/>
                    <w:color w:val="000000" w:themeColor="text1"/>
                  </w:rPr>
                </w:pPr>
                <w:r w:rsidRPr="00797678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6521" w:type="dxa"/>
          </w:tcPr>
          <w:p w14:paraId="7D3DFB58" w14:textId="77777777" w:rsidR="004C148F" w:rsidRPr="00797678" w:rsidRDefault="004C148F" w:rsidP="00D17B45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4C148F" w:rsidRPr="00A76AD6" w14:paraId="1CD77700" w14:textId="77777777" w:rsidTr="00797678">
        <w:trPr>
          <w:trHeight w:hRule="exact"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31F540A6" w14:textId="77777777" w:rsidR="004C148F" w:rsidRPr="00797678" w:rsidRDefault="004C148F" w:rsidP="00D17B45">
            <w:pPr>
              <w:jc w:val="both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797678">
              <w:rPr>
                <w:rFonts w:cs="Arial"/>
                <w:b/>
                <w:color w:val="000000" w:themeColor="text1"/>
                <w:sz w:val="20"/>
                <w:szCs w:val="20"/>
              </w:rPr>
              <w:t>Podmienky doručenia na základe výzvy na doplnenie</w:t>
            </w:r>
            <w:r w:rsidRPr="00797678">
              <w:rPr>
                <w:rStyle w:val="Odkaznapoznmkupodiarou"/>
                <w:rFonts w:cs="Arial"/>
                <w:b/>
                <w:color w:val="000000" w:themeColor="text1"/>
                <w:sz w:val="20"/>
                <w:szCs w:val="20"/>
              </w:rPr>
              <w:footnoteReference w:id="11"/>
            </w:r>
          </w:p>
        </w:tc>
        <w:sdt>
          <w:sdtPr>
            <w:rPr>
              <w:rFonts w:cs="Arial"/>
              <w:color w:val="000000" w:themeColor="text1"/>
              <w:sz w:val="16"/>
              <w:szCs w:val="16"/>
            </w:rPr>
            <w:id w:val="925299309"/>
            <w:placeholder>
              <w:docPart w:val="C6AC2AC5D7454B9CA862DA09165587C1"/>
            </w:placeholder>
            <w:comboBox>
              <w:listItem w:displayText="Podmienky doručenia splnené " w:value="Podmienky doručenia splnené "/>
              <w:listItem w:displayText="Podmienky doručenia nesplnené - návrh na zastavenie konania" w:value="Podmienky doručenia nesplnené - návrh na zastavenie konania"/>
            </w:comboBox>
          </w:sdtPr>
          <w:sdtEndPr/>
          <w:sdtContent>
            <w:tc>
              <w:tcPr>
                <w:tcW w:w="1417" w:type="dxa"/>
                <w:vAlign w:val="center"/>
              </w:tcPr>
              <w:p w14:paraId="28BDEF22" w14:textId="2468D935" w:rsidR="004C148F" w:rsidRPr="00797678" w:rsidRDefault="004C148F" w:rsidP="00D17B45">
                <w:pPr>
                  <w:jc w:val="center"/>
                  <w:rPr>
                    <w:rFonts w:cs="Arial"/>
                    <w:color w:val="000000" w:themeColor="text1"/>
                  </w:rPr>
                </w:pPr>
                <w:r w:rsidRPr="00797678">
                  <w:rPr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6521" w:type="dxa"/>
          </w:tcPr>
          <w:p w14:paraId="198BA220" w14:textId="77777777" w:rsidR="004C148F" w:rsidRPr="00797678" w:rsidRDefault="004C148F" w:rsidP="00D17B45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4C148F" w:rsidRPr="00187C7A" w14:paraId="53D6BEA9" w14:textId="77777777" w:rsidTr="00797678">
        <w:trPr>
          <w:trHeight w:hRule="exact"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10FCF885" w14:textId="045B699A" w:rsidR="004C148F" w:rsidRPr="00953B76" w:rsidRDefault="004C148F" w:rsidP="00D17B45">
            <w:pPr>
              <w:jc w:val="both"/>
              <w:rPr>
                <w:rFonts w:cs="Arial"/>
                <w:b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t>1.1 Oprávnenosť žiadateľa</w:t>
            </w:r>
          </w:p>
        </w:tc>
      </w:tr>
      <w:tr w:rsidR="004C148F" w:rsidRPr="00187C7A" w14:paraId="4D1F1927" w14:textId="77777777" w:rsidTr="00797678">
        <w:trPr>
          <w:trHeight w:hRule="exact"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705D4A02" w14:textId="77777777" w:rsidR="004C148F" w:rsidRPr="00953B76" w:rsidRDefault="004C148F" w:rsidP="00D17B45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953B76">
              <w:rPr>
                <w:rFonts w:cstheme="minorHAnsi"/>
                <w:b/>
                <w:color w:val="000000" w:themeColor="text1"/>
                <w:sz w:val="18"/>
                <w:szCs w:val="18"/>
              </w:rPr>
              <w:t>Podmienka poskytnutia príspevku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45ED2F27" w14:textId="77777777" w:rsidR="004C148F" w:rsidRPr="00953B76" w:rsidRDefault="004C148F" w:rsidP="00D17B45">
            <w:pPr>
              <w:spacing w:before="120" w:after="120" w:line="288" w:lineRule="auto"/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953B76">
              <w:rPr>
                <w:rFonts w:cstheme="minorHAnsi"/>
                <w:b/>
                <w:color w:val="000000" w:themeColor="text1"/>
                <w:sz w:val="18"/>
                <w:szCs w:val="18"/>
              </w:rPr>
              <w:t>MAS</w:t>
            </w:r>
          </w:p>
        </w:tc>
        <w:tc>
          <w:tcPr>
            <w:tcW w:w="6521" w:type="dxa"/>
            <w:shd w:val="clear" w:color="auto" w:fill="EAF1DD" w:themeFill="accent3" w:themeFillTint="33"/>
            <w:vAlign w:val="center"/>
          </w:tcPr>
          <w:p w14:paraId="3736D1E5" w14:textId="77777777" w:rsidR="004C148F" w:rsidRPr="00953B76" w:rsidRDefault="004C148F" w:rsidP="00D17B45">
            <w:pPr>
              <w:spacing w:before="120" w:after="120" w:line="288" w:lineRule="auto"/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953B76">
              <w:rPr>
                <w:rFonts w:cstheme="minorHAnsi"/>
                <w:b/>
                <w:color w:val="000000" w:themeColor="text1"/>
                <w:sz w:val="18"/>
                <w:szCs w:val="18"/>
              </w:rPr>
              <w:t>Poznámka</w:t>
            </w:r>
          </w:p>
        </w:tc>
      </w:tr>
      <w:tr w:rsidR="004C148F" w:rsidRPr="00A76AD6" w14:paraId="41CEC3C4" w14:textId="77777777" w:rsidTr="00797678">
        <w:trPr>
          <w:trHeight w:hRule="exact"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3D14DAA4" w14:textId="545E1017" w:rsidR="004C148F" w:rsidRPr="00953B76" w:rsidRDefault="004C148F" w:rsidP="00D17B45">
            <w:pPr>
              <w:ind w:left="206" w:hanging="206"/>
              <w:jc w:val="both"/>
              <w:rPr>
                <w:rFonts w:cs="Arial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>1.1.1 Právna forma</w:t>
            </w:r>
          </w:p>
        </w:tc>
        <w:tc>
          <w:tcPr>
            <w:tcW w:w="1417" w:type="dxa"/>
            <w:vAlign w:val="center"/>
          </w:tcPr>
          <w:p w14:paraId="64148783" w14:textId="67463B0A" w:rsidR="004C148F" w:rsidRPr="00953B76" w:rsidRDefault="00BB15B4" w:rsidP="00D17B45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1634627429"/>
                <w:placeholder>
                  <w:docPart w:val="B8511F1A6B474BFE8FF3092C6836D788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6521" w:type="dxa"/>
            <w:vAlign w:val="center"/>
          </w:tcPr>
          <w:p w14:paraId="029FA6CD" w14:textId="77777777" w:rsidR="004C148F" w:rsidRPr="00953B76" w:rsidRDefault="004C148F" w:rsidP="00D17B45">
            <w:pPr>
              <w:rPr>
                <w:rFonts w:cs="Arial"/>
                <w:color w:val="000000" w:themeColor="text1"/>
                <w:sz w:val="18"/>
                <w:szCs w:val="18"/>
              </w:rPr>
            </w:pPr>
            <w:r w:rsidRPr="00953B76"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  <w:t xml:space="preserve"> </w:t>
            </w:r>
          </w:p>
        </w:tc>
      </w:tr>
      <w:tr w:rsidR="004C148F" w:rsidRPr="00187C7A" w14:paraId="7495AEC4" w14:textId="77777777" w:rsidTr="00797678">
        <w:trPr>
          <w:trHeight w:hRule="exact"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0A122157" w14:textId="70845C1A" w:rsidR="004C148F" w:rsidRPr="00953B76" w:rsidRDefault="004C148F" w:rsidP="00D17B45">
            <w:pPr>
              <w:ind w:left="206" w:hanging="206"/>
              <w:jc w:val="both"/>
              <w:rPr>
                <w:rFonts w:cs="Arial"/>
                <w:b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t>1.2 Oprávnenosť aktivít realizácie projektu</w:t>
            </w:r>
          </w:p>
        </w:tc>
      </w:tr>
      <w:tr w:rsidR="004C148F" w:rsidRPr="00A76AD6" w14:paraId="56F70E03" w14:textId="77777777" w:rsidTr="00797678">
        <w:trPr>
          <w:trHeight w:hRule="exact" w:val="397"/>
          <w:jc w:val="center"/>
        </w:trPr>
        <w:tc>
          <w:tcPr>
            <w:tcW w:w="6658" w:type="dxa"/>
            <w:shd w:val="clear" w:color="auto" w:fill="EAF1DD" w:themeFill="accent3" w:themeFillTint="33"/>
          </w:tcPr>
          <w:p w14:paraId="2D5E7CD5" w14:textId="194A33AE" w:rsidR="004C148F" w:rsidRPr="00953B76" w:rsidRDefault="004C148F" w:rsidP="00D17B45">
            <w:pPr>
              <w:jc w:val="both"/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953B76">
              <w:rPr>
                <w:rFonts w:cstheme="minorHAnsi"/>
                <w:bCs/>
                <w:color w:val="000000" w:themeColor="text1"/>
                <w:sz w:val="16"/>
                <w:szCs w:val="16"/>
              </w:rPr>
              <w:t>1.2.1 Podmienka oprávnenosti aktivít projektu (oprávnené činnosti)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CE7B2F3" w14:textId="55FB4FCD" w:rsidR="004C148F" w:rsidRPr="00953B76" w:rsidRDefault="00BB15B4" w:rsidP="00D17B45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901565893"/>
                <w:placeholder>
                  <w:docPart w:val="79028062656440B689A97AE8D2FA102E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FFFFFF" w:themeFill="background1"/>
          </w:tcPr>
          <w:p w14:paraId="7FC8D742" w14:textId="77777777" w:rsidR="004C148F" w:rsidRPr="00953B76" w:rsidRDefault="004C148F" w:rsidP="00D17B45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4C148F" w:rsidRPr="00187C7A" w14:paraId="0BF2A437" w14:textId="77777777" w:rsidTr="00797678">
        <w:trPr>
          <w:trHeight w:hRule="exact"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5EE17FDA" w14:textId="13BA6BBA" w:rsidR="004C148F" w:rsidRPr="00953B76" w:rsidRDefault="004C148F" w:rsidP="00D17B45">
            <w:pPr>
              <w:rPr>
                <w:rFonts w:cs="Arial"/>
                <w:b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t>1.3 Oprávnenosť  výdavkov realizácie projektu</w:t>
            </w:r>
          </w:p>
        </w:tc>
      </w:tr>
      <w:tr w:rsidR="004C148F" w:rsidRPr="00A76AD6" w14:paraId="0EA5F50C" w14:textId="77777777" w:rsidTr="00797678">
        <w:trPr>
          <w:trHeight w:hRule="exact"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76929989" w14:textId="7F0D2794" w:rsidR="004C148F" w:rsidRPr="00953B76" w:rsidRDefault="004C148F" w:rsidP="00D17B45">
            <w:pPr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953B76">
              <w:rPr>
                <w:rFonts w:cstheme="minorHAnsi"/>
                <w:bCs/>
                <w:color w:val="000000" w:themeColor="text1"/>
                <w:sz w:val="16"/>
                <w:szCs w:val="16"/>
              </w:rPr>
              <w:t>1.3.1 Podmienka, že výdavky projektu sú oprávnené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1190884" w14:textId="79342243" w:rsidR="004C148F" w:rsidRPr="00953B76" w:rsidRDefault="00BB15B4" w:rsidP="00D17B45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1826927356"/>
                <w:placeholder>
                  <w:docPart w:val="49013F4B02DA43A4B40F5A0E8C48097D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14:paraId="68689195" w14:textId="77777777" w:rsidR="004C148F" w:rsidRPr="00953B76" w:rsidRDefault="004C148F" w:rsidP="00D17B45">
            <w:pPr>
              <w:rPr>
                <w:rFonts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C148F" w:rsidRPr="00187C7A" w14:paraId="6776838B" w14:textId="77777777" w:rsidTr="00797678">
        <w:trPr>
          <w:trHeight w:hRule="exact"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0FB680C3" w14:textId="658C4394" w:rsidR="004C148F" w:rsidRPr="00953B76" w:rsidRDefault="004C148F" w:rsidP="00D17B45">
            <w:pPr>
              <w:rPr>
                <w:rFonts w:cs="Arial"/>
                <w:b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t xml:space="preserve">1.4 Oprávnenosť miesta realizácie projektov </w:t>
            </w:r>
          </w:p>
        </w:tc>
      </w:tr>
      <w:tr w:rsidR="004C148F" w:rsidRPr="00A76AD6" w14:paraId="0EFC205E" w14:textId="77777777" w:rsidTr="00797678">
        <w:trPr>
          <w:trHeight w:hRule="exact"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48A14902" w14:textId="6159332E" w:rsidR="004C148F" w:rsidRPr="00953B76" w:rsidRDefault="004C148F" w:rsidP="00D17B45">
            <w:pPr>
              <w:ind w:left="206" w:hanging="206"/>
              <w:jc w:val="both"/>
              <w:rPr>
                <w:rFonts w:cstheme="minorHAnsi"/>
                <w:iCs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 xml:space="preserve">1.4.1 </w:t>
            </w:r>
            <w:r w:rsidRPr="00953B76">
              <w:rPr>
                <w:rFonts w:cstheme="minorHAnsi"/>
                <w:iCs/>
                <w:color w:val="000000" w:themeColor="text1"/>
                <w:sz w:val="16"/>
                <w:szCs w:val="16"/>
              </w:rPr>
              <w:t>Podmienka, že projekt je realizovaný na oprávnenom území</w:t>
            </w:r>
          </w:p>
        </w:tc>
        <w:tc>
          <w:tcPr>
            <w:tcW w:w="1417" w:type="dxa"/>
            <w:vAlign w:val="center"/>
          </w:tcPr>
          <w:p w14:paraId="6E7A9F93" w14:textId="3B0B5C1B" w:rsidR="004C148F" w:rsidRPr="00953B76" w:rsidRDefault="00BB15B4" w:rsidP="00D17B45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916868991"/>
                <w:placeholder>
                  <w:docPart w:val="253DE30C713B4F2B92C78F2FD8F08B19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6521" w:type="dxa"/>
          </w:tcPr>
          <w:p w14:paraId="7148C009" w14:textId="77777777" w:rsidR="004C148F" w:rsidRPr="00953B76" w:rsidRDefault="004C148F" w:rsidP="00D17B45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4C148F" w:rsidRPr="00187C7A" w14:paraId="382ACFB1" w14:textId="77777777" w:rsidTr="00797678">
        <w:trPr>
          <w:trHeight w:hRule="exact"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79727CCD" w14:textId="2D50E468" w:rsidR="004C148F" w:rsidRPr="00953B76" w:rsidRDefault="004C148F" w:rsidP="00D17B45">
            <w:pPr>
              <w:rPr>
                <w:rFonts w:cs="Arial"/>
                <w:b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lastRenderedPageBreak/>
              <w:t xml:space="preserve">1.5 Oprávnenosť spôsobu financovania </w:t>
            </w:r>
          </w:p>
        </w:tc>
      </w:tr>
      <w:tr w:rsidR="004C148F" w:rsidRPr="00A76AD6" w14:paraId="2974C6A9" w14:textId="77777777" w:rsidTr="00797678">
        <w:trPr>
          <w:trHeight w:hRule="exact"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5D6E7FA8" w14:textId="615FC0BA" w:rsidR="004C148F" w:rsidRPr="00953B76" w:rsidRDefault="004C148F" w:rsidP="00D17B45">
            <w:pPr>
              <w:ind w:left="206" w:hanging="206"/>
              <w:jc w:val="both"/>
              <w:rPr>
                <w:rFonts w:cs="Arial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 xml:space="preserve">1.5.1  </w:t>
            </w:r>
            <w:r w:rsidRPr="00953B76">
              <w:rPr>
                <w:rFonts w:cstheme="minorHAnsi"/>
                <w:bCs/>
                <w:color w:val="000000" w:themeColor="text1"/>
                <w:sz w:val="16"/>
                <w:szCs w:val="16"/>
              </w:rPr>
              <w:t>Intenzita pomoci</w:t>
            </w:r>
          </w:p>
        </w:tc>
        <w:tc>
          <w:tcPr>
            <w:tcW w:w="1417" w:type="dxa"/>
          </w:tcPr>
          <w:p w14:paraId="73243F5F" w14:textId="633EC844" w:rsidR="004C148F" w:rsidRPr="00953B76" w:rsidRDefault="00BB15B4" w:rsidP="00D17B45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1751193228"/>
                <w:placeholder>
                  <w:docPart w:val="BD9887AE543141B3B04CF19AEE7F4383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6521" w:type="dxa"/>
          </w:tcPr>
          <w:p w14:paraId="50A01C91" w14:textId="77777777" w:rsidR="004C148F" w:rsidRPr="00953B76" w:rsidRDefault="004C148F" w:rsidP="00D17B45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4C148F" w:rsidRPr="00A76AD6" w14:paraId="44227298" w14:textId="77777777" w:rsidTr="00797678">
        <w:trPr>
          <w:trHeight w:hRule="exact"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7FF60F04" w14:textId="3B78AD5D" w:rsidR="004C148F" w:rsidRPr="00953B76" w:rsidRDefault="004C148F" w:rsidP="00D17B4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 xml:space="preserve">1.5.2 </w:t>
            </w:r>
            <w:r w:rsidRPr="00953B76">
              <w:rPr>
                <w:rFonts w:cstheme="minorHAnsi"/>
                <w:bCs/>
                <w:color w:val="000000" w:themeColor="text1"/>
                <w:sz w:val="16"/>
                <w:szCs w:val="16"/>
              </w:rPr>
              <w:t>Podmienka minimálnej a maximálnej výšky príspevku (EÚ+ŠR)</w:t>
            </w:r>
          </w:p>
        </w:tc>
        <w:tc>
          <w:tcPr>
            <w:tcW w:w="1417" w:type="dxa"/>
          </w:tcPr>
          <w:p w14:paraId="1DAB138D" w14:textId="29C6C1C4" w:rsidR="004C148F" w:rsidRPr="00953B76" w:rsidRDefault="00BB15B4" w:rsidP="00D17B45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1746682765"/>
                <w:placeholder>
                  <w:docPart w:val="B68ADD768AD44165B267AB1E517BAB33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6521" w:type="dxa"/>
          </w:tcPr>
          <w:p w14:paraId="4719CEE1" w14:textId="77777777" w:rsidR="004C148F" w:rsidRPr="00953B76" w:rsidRDefault="004C148F" w:rsidP="00D17B45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4C148F" w:rsidRPr="00A76AD6" w14:paraId="02F315C6" w14:textId="77777777" w:rsidTr="00797678">
        <w:trPr>
          <w:trHeight w:hRule="exact"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7892F76C" w14:textId="45CBF17E" w:rsidR="004C148F" w:rsidRPr="00953B76" w:rsidRDefault="004C148F" w:rsidP="00D17B4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>1.5.3 Spôsob financovania</w:t>
            </w:r>
          </w:p>
        </w:tc>
        <w:tc>
          <w:tcPr>
            <w:tcW w:w="1417" w:type="dxa"/>
          </w:tcPr>
          <w:p w14:paraId="392AF201" w14:textId="35A784FB" w:rsidR="004C148F" w:rsidRPr="00953B76" w:rsidRDefault="00BB15B4" w:rsidP="00D17B45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864279597"/>
                <w:placeholder>
                  <w:docPart w:val="EEB416EA868847EB9F768B5542934E90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6521" w:type="dxa"/>
          </w:tcPr>
          <w:p w14:paraId="3F92EF4C" w14:textId="77777777" w:rsidR="004C148F" w:rsidRPr="00953B76" w:rsidRDefault="004C148F" w:rsidP="00D17B45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4C148F" w:rsidRPr="00187C7A" w14:paraId="3425BC68" w14:textId="77777777" w:rsidTr="00797678">
        <w:trPr>
          <w:trHeight w:hRule="exact"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4296F444" w14:textId="3BA0D518" w:rsidR="004C148F" w:rsidRPr="00953B76" w:rsidRDefault="004C148F" w:rsidP="00D17B45">
            <w:pPr>
              <w:rPr>
                <w:rFonts w:cs="Arial"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t xml:space="preserve">1.6 </w:t>
            </w:r>
            <w:r w:rsidRPr="00953B76">
              <w:rPr>
                <w:rFonts w:cstheme="minorHAnsi"/>
                <w:b/>
                <w:iCs/>
                <w:color w:val="000000" w:themeColor="text1"/>
              </w:rPr>
              <w:t>Podmienky poskytnutia príspevku vyplývajúce z osobitných predpisov</w:t>
            </w:r>
          </w:p>
        </w:tc>
      </w:tr>
      <w:tr w:rsidR="004C148F" w:rsidRPr="00A76AD6" w14:paraId="39F18CB1" w14:textId="77777777" w:rsidTr="00797678">
        <w:trPr>
          <w:trHeight w:hRule="exact"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26B9BB3F" w14:textId="269AB1DE" w:rsidR="004C148F" w:rsidRPr="00953B76" w:rsidRDefault="004C148F" w:rsidP="00D17B45">
            <w:pPr>
              <w:ind w:left="316" w:hanging="316"/>
              <w:jc w:val="both"/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953B76">
              <w:rPr>
                <w:rFonts w:cstheme="minorHAnsi"/>
                <w:iCs/>
                <w:color w:val="000000" w:themeColor="text1"/>
                <w:sz w:val="16"/>
                <w:szCs w:val="16"/>
              </w:rPr>
              <w:t xml:space="preserve">1.6.1 Podmienky týkajúce sa štátnej pomoci a vyplývajúce zo schém štátnej pomoci/pomoci de </w:t>
            </w:r>
            <w:proofErr w:type="spellStart"/>
            <w:r w:rsidRPr="00953B76">
              <w:rPr>
                <w:rFonts w:cstheme="minorHAnsi"/>
                <w:iCs/>
                <w:color w:val="000000" w:themeColor="text1"/>
                <w:sz w:val="16"/>
                <w:szCs w:val="16"/>
              </w:rPr>
              <w:t>minimis</w:t>
            </w:r>
            <w:proofErr w:type="spellEnd"/>
          </w:p>
        </w:tc>
        <w:tc>
          <w:tcPr>
            <w:tcW w:w="1417" w:type="dxa"/>
            <w:vAlign w:val="center"/>
          </w:tcPr>
          <w:p w14:paraId="3E513515" w14:textId="12DB870F" w:rsidR="004C148F" w:rsidRPr="00953B76" w:rsidRDefault="00BB15B4" w:rsidP="00D17B45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1412239405"/>
                <w:placeholder>
                  <w:docPart w:val="F41934E88C644BD8BC03B082A0E20A1F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6521" w:type="dxa"/>
            <w:vAlign w:val="center"/>
          </w:tcPr>
          <w:p w14:paraId="4C6E2E43" w14:textId="77777777" w:rsidR="004C148F" w:rsidRPr="00953B76" w:rsidRDefault="004C148F" w:rsidP="00D17B45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6A054F" w:rsidRPr="00A76AD6" w14:paraId="3B7CFF2E" w14:textId="77777777" w:rsidTr="00797678">
        <w:trPr>
          <w:trHeight w:hRule="exact"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7E14DE94" w14:textId="77777777" w:rsidR="006A054F" w:rsidRPr="00953B76" w:rsidRDefault="006A054F" w:rsidP="006A054F">
            <w:pPr>
              <w:jc w:val="both"/>
              <w:rPr>
                <w:rFonts w:cstheme="minorHAnsi"/>
                <w:iCs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b/>
                <w:color w:val="000000" w:themeColor="text1"/>
                <w:sz w:val="20"/>
                <w:szCs w:val="20"/>
              </w:rPr>
              <w:t>Podmienky poskytnutia príspevku</w:t>
            </w:r>
          </w:p>
        </w:tc>
        <w:tc>
          <w:tcPr>
            <w:tcW w:w="1417" w:type="dxa"/>
            <w:vAlign w:val="center"/>
          </w:tcPr>
          <w:p w14:paraId="01ABCC1B" w14:textId="15C6C927" w:rsidR="006A054F" w:rsidRPr="00953B76" w:rsidRDefault="00BB15B4" w:rsidP="006A054F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</w:rPr>
                <w:id w:val="-1166020064"/>
                <w:placeholder>
                  <w:docPart w:val="BC2C2FC7B6E147B9AE582AB229B35D45"/>
                </w:placeholder>
                <w:showingPlcHdr/>
                <w:comboBox>
                  <w:listItem w:displayText="Podmienky poskytnutia príspevku - splnené" w:value="Podmienky poskytnutia príspevku - splnené"/>
                  <w:listItem w:displayText="Podmienky poskytnutia príspevku nesplnené - návrh na neschválenie" w:value="Podmienky poskytnutia príspevku nesplnené - návrh na neschválenie"/>
                  <w:listItem w:displayText="Výzva na doplnenie" w:value="Výzva na doplnenie"/>
                  <w:listItem w:displayText="Zastavenie konania " w:value="Zastavenie konania "/>
                  <w:listItem w:displayText="Zastavenie konania - späťvzatie ŽoNFP" w:value="Zastavenie konania - späťvzatie ŽoNFP"/>
                </w:comboBox>
              </w:sdtPr>
              <w:sdtEndPr/>
              <w:sdtContent>
                <w:r w:rsidR="006A054F" w:rsidRPr="00953B76">
                  <w:rPr>
                    <w:rStyle w:val="Zstupntext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6521" w:type="dxa"/>
            <w:vAlign w:val="center"/>
          </w:tcPr>
          <w:p w14:paraId="3C56E15E" w14:textId="77777777" w:rsidR="006A054F" w:rsidRPr="00953B76" w:rsidRDefault="006A054F" w:rsidP="006A054F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  <w:p w14:paraId="6C10971B" w14:textId="77777777" w:rsidR="006A054F" w:rsidRPr="00953B76" w:rsidRDefault="006A054F" w:rsidP="006A054F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  <w:p w14:paraId="5381DD58" w14:textId="77777777" w:rsidR="006A054F" w:rsidRPr="00953B76" w:rsidRDefault="006A054F" w:rsidP="006A054F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  <w:p w14:paraId="38156098" w14:textId="77777777" w:rsidR="006A054F" w:rsidRPr="00953B76" w:rsidRDefault="006A054F" w:rsidP="006A054F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  <w:p w14:paraId="3D6A8BAB" w14:textId="77777777" w:rsidR="006A054F" w:rsidRPr="00953B76" w:rsidRDefault="006A054F" w:rsidP="006A054F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4C148F" w:rsidRPr="00187C7A" w14:paraId="7E0C6C75" w14:textId="77777777" w:rsidTr="00797678">
        <w:trPr>
          <w:trHeight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</w:tcPr>
          <w:p w14:paraId="3E592C7C" w14:textId="59AD336F" w:rsidR="004C148F" w:rsidRPr="00953B76" w:rsidRDefault="004C148F" w:rsidP="009F351D">
            <w:pPr>
              <w:spacing w:before="120" w:after="120" w:line="288" w:lineRule="auto"/>
              <w:rPr>
                <w:rFonts w:cs="Arial"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t xml:space="preserve">2. Odborné hodnotenie </w:t>
            </w:r>
            <w:r w:rsidR="009F351D" w:rsidRPr="00953B76">
              <w:rPr>
                <w:rFonts w:cs="Arial"/>
                <w:b/>
                <w:color w:val="000000" w:themeColor="text1"/>
              </w:rPr>
              <w:t>Žo</w:t>
            </w:r>
            <w:r w:rsidRPr="00953B76">
              <w:rPr>
                <w:rFonts w:cs="Arial"/>
                <w:b/>
                <w:color w:val="000000" w:themeColor="text1"/>
              </w:rPr>
              <w:t>NFP</w:t>
            </w:r>
          </w:p>
        </w:tc>
      </w:tr>
      <w:tr w:rsidR="004C148F" w:rsidRPr="00114609" w14:paraId="024B1E2B" w14:textId="77777777" w:rsidTr="00797678">
        <w:trPr>
          <w:trHeight w:val="397"/>
          <w:jc w:val="center"/>
        </w:trPr>
        <w:tc>
          <w:tcPr>
            <w:tcW w:w="8075" w:type="dxa"/>
            <w:gridSpan w:val="2"/>
            <w:shd w:val="clear" w:color="auto" w:fill="D6E3BC" w:themeFill="accent3" w:themeFillTint="66"/>
            <w:vAlign w:val="center"/>
          </w:tcPr>
          <w:p w14:paraId="3DA9B56C" w14:textId="77777777" w:rsidR="004C148F" w:rsidRPr="00953B76" w:rsidRDefault="004C148F" w:rsidP="00D17B45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521" w:type="dxa"/>
            <w:shd w:val="clear" w:color="auto" w:fill="D6E3BC" w:themeFill="accent3" w:themeFillTint="66"/>
            <w:vAlign w:val="center"/>
          </w:tcPr>
          <w:p w14:paraId="32A1BFE2" w14:textId="77777777" w:rsidR="004C148F" w:rsidRPr="00953B76" w:rsidRDefault="004C148F" w:rsidP="00D17B45">
            <w:pPr>
              <w:spacing w:before="120" w:after="120" w:line="288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953B76">
              <w:rPr>
                <w:rFonts w:cstheme="minorHAnsi"/>
                <w:b/>
                <w:color w:val="000000" w:themeColor="text1"/>
                <w:sz w:val="18"/>
                <w:szCs w:val="18"/>
              </w:rPr>
              <w:t>Poznámka</w:t>
            </w:r>
          </w:p>
        </w:tc>
      </w:tr>
      <w:tr w:rsidR="004C148F" w:rsidRPr="00A76AD6" w14:paraId="4692E99E" w14:textId="77777777" w:rsidTr="00797678">
        <w:trPr>
          <w:trHeight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16D0FBAA" w14:textId="301A54E6" w:rsidR="004C148F" w:rsidRPr="00953B76" w:rsidRDefault="004C148F" w:rsidP="00D17B45">
            <w:pPr>
              <w:rPr>
                <w:rFonts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>2.1 Výberové kritériá</w:t>
            </w:r>
          </w:p>
        </w:tc>
        <w:tc>
          <w:tcPr>
            <w:tcW w:w="1417" w:type="dxa"/>
            <w:vAlign w:val="center"/>
          </w:tcPr>
          <w:p w14:paraId="6A536A65" w14:textId="2F562F75" w:rsidR="004C148F" w:rsidRPr="00953B76" w:rsidRDefault="00BB15B4" w:rsidP="00D17B4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1509866378"/>
                <w:placeholder>
                  <w:docPart w:val="1B89D9273303454BABA54BC3A1C3599F"/>
                </w:placeholder>
                <w:showingPlcHdr/>
                <w:comboBox>
                  <w:listItem w:displayText="výberové kritéria - splnené" w:value="výberové kritéria - splnené"/>
                  <w:listItem w:displayText="výberové kritéria - nesplnené" w:value="výberové kritéria - nesplnené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6521" w:type="dxa"/>
            <w:vAlign w:val="center"/>
          </w:tcPr>
          <w:p w14:paraId="1D259A08" w14:textId="77777777" w:rsidR="004C148F" w:rsidRPr="00953B76" w:rsidRDefault="004C148F" w:rsidP="00D17B4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3B76"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  <w:t xml:space="preserve"> </w:t>
            </w:r>
          </w:p>
        </w:tc>
      </w:tr>
      <w:tr w:rsidR="004C148F" w:rsidRPr="00A76AD6" w14:paraId="3507E393" w14:textId="77777777" w:rsidTr="00797678">
        <w:trPr>
          <w:trHeight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0D191B88" w14:textId="32814AD2" w:rsidR="004C148F" w:rsidRPr="00953B76" w:rsidRDefault="004C148F" w:rsidP="00D17B45">
            <w:pPr>
              <w:rPr>
                <w:rFonts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>2.2 Hodnotiace (bodovacie) kritériá</w:t>
            </w:r>
          </w:p>
        </w:tc>
        <w:tc>
          <w:tcPr>
            <w:tcW w:w="1417" w:type="dxa"/>
            <w:vAlign w:val="center"/>
          </w:tcPr>
          <w:p w14:paraId="1741EEAD" w14:textId="77B644E4" w:rsidR="004C148F" w:rsidRPr="00953B76" w:rsidRDefault="00BB15B4" w:rsidP="00D17B4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202171033"/>
                <w:placeholder>
                  <w:docPart w:val="D488040D79F045CE9F856F5F277E102F"/>
                </w:placeholder>
                <w:showingPlcHdr/>
                <w:comboBox>
                  <w:listItem w:displayText="hodnotiace (bodovacie) kritériá - splnené" w:value="hodnotiace (bodovacie) kritériá - splnené"/>
                  <w:listItem w:displayText="hodnotiace (bodovacie) kritériá - nesplnené" w:value="hodnotiace (bodovacie) kritériá - nesplnené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6521" w:type="dxa"/>
            <w:vAlign w:val="center"/>
          </w:tcPr>
          <w:p w14:paraId="576E1426" w14:textId="77777777" w:rsidR="004C148F" w:rsidRPr="00953B76" w:rsidRDefault="004C148F" w:rsidP="00D17B4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3B76"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  <w:t xml:space="preserve"> </w:t>
            </w:r>
          </w:p>
        </w:tc>
      </w:tr>
      <w:tr w:rsidR="00797678" w:rsidRPr="00A76AD6" w14:paraId="7701490B" w14:textId="77777777" w:rsidTr="00797678">
        <w:trPr>
          <w:trHeight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40C22DF8" w14:textId="3DB0B145" w:rsidR="00797678" w:rsidRPr="00953B76" w:rsidRDefault="00797678" w:rsidP="00D17B45">
            <w:pPr>
              <w:rPr>
                <w:rFonts w:cs="Arial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b/>
                <w:color w:val="000000" w:themeColor="text1"/>
                <w:sz w:val="20"/>
                <w:szCs w:val="20"/>
              </w:rPr>
              <w:t>Odborné hodnotenie ŽoNFP</w:t>
            </w:r>
          </w:p>
        </w:tc>
        <w:tc>
          <w:tcPr>
            <w:tcW w:w="1417" w:type="dxa"/>
            <w:vAlign w:val="center"/>
          </w:tcPr>
          <w:p w14:paraId="746A48B3" w14:textId="4E90C3E3" w:rsidR="00797678" w:rsidRDefault="00BB15B4" w:rsidP="00D17B45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764574579"/>
                <w:placeholder>
                  <w:docPart w:val="78FB09CAA902455BA3006B2E59B34FD9"/>
                </w:placeholder>
                <w:showingPlcHdr/>
                <w:comboBox>
                  <w:listItem w:displayText="hodnotiace (bodovacie) kritériá - splnené" w:value="hodnotiace (bodovacie) kritériá - splnené"/>
                  <w:listItem w:displayText="hodnotiace (bodovacie) kritériá - nesplnené" w:value="hodnotiace (bodovacie) kritériá - nesplnené"/>
                </w:comboBox>
              </w:sdtPr>
              <w:sdtEndPr/>
              <w:sdtContent>
                <w:r w:rsidR="00797678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6521" w:type="dxa"/>
            <w:vAlign w:val="center"/>
          </w:tcPr>
          <w:p w14:paraId="2C73F16A" w14:textId="77777777" w:rsidR="00797678" w:rsidRPr="00953B76" w:rsidRDefault="00797678" w:rsidP="00D17B45">
            <w:pPr>
              <w:jc w:val="both"/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</w:pPr>
          </w:p>
        </w:tc>
      </w:tr>
      <w:tr w:rsidR="004C148F" w:rsidRPr="009A5DB5" w14:paraId="4F21DC3A" w14:textId="77777777" w:rsidTr="00797678">
        <w:trPr>
          <w:trHeight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7381A19C" w14:textId="622C66E2" w:rsidR="004C148F" w:rsidRPr="00953B76" w:rsidRDefault="00657BE8" w:rsidP="00D17B45">
            <w:pPr>
              <w:rPr>
                <w:rFonts w:cs="Arial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b/>
                <w:color w:val="000000" w:themeColor="text1"/>
              </w:rPr>
              <w:t>3</w:t>
            </w:r>
            <w:r w:rsidR="009F351D" w:rsidRPr="00953B76">
              <w:rPr>
                <w:rFonts w:cs="Arial"/>
                <w:b/>
                <w:color w:val="000000" w:themeColor="text1"/>
              </w:rPr>
              <w:t>. Výber Žo</w:t>
            </w:r>
            <w:r w:rsidR="004C148F" w:rsidRPr="00953B76">
              <w:rPr>
                <w:rFonts w:cs="Arial"/>
                <w:b/>
                <w:color w:val="000000" w:themeColor="text1"/>
              </w:rPr>
              <w:t>NFP</w:t>
            </w:r>
            <w:r w:rsidR="004C148F" w:rsidRPr="00953B76">
              <w:rPr>
                <w:rStyle w:val="Odkaznapoznmkupodiarou"/>
                <w:rFonts w:cs="Arial"/>
                <w:b/>
                <w:color w:val="000000" w:themeColor="text1"/>
              </w:rPr>
              <w:footnoteReference w:id="12"/>
            </w:r>
          </w:p>
        </w:tc>
      </w:tr>
      <w:tr w:rsidR="004C148F" w14:paraId="5C851667" w14:textId="77777777" w:rsidTr="00797678">
        <w:trPr>
          <w:trHeight w:val="397"/>
          <w:jc w:val="center"/>
        </w:trPr>
        <w:tc>
          <w:tcPr>
            <w:tcW w:w="8075" w:type="dxa"/>
            <w:gridSpan w:val="2"/>
            <w:shd w:val="clear" w:color="auto" w:fill="EAF1DD" w:themeFill="accent3" w:themeFillTint="33"/>
            <w:vAlign w:val="center"/>
          </w:tcPr>
          <w:p w14:paraId="610A6EF7" w14:textId="77777777" w:rsidR="004C148F" w:rsidRPr="00953B76" w:rsidRDefault="004C148F" w:rsidP="00D17B45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521" w:type="dxa"/>
            <w:vAlign w:val="center"/>
          </w:tcPr>
          <w:p w14:paraId="684FE806" w14:textId="77777777" w:rsidR="004C148F" w:rsidRPr="00953B76" w:rsidRDefault="004C148F" w:rsidP="00D17B45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953B76">
              <w:rPr>
                <w:rFonts w:cstheme="minorHAnsi"/>
                <w:b/>
                <w:color w:val="000000" w:themeColor="text1"/>
                <w:sz w:val="18"/>
                <w:szCs w:val="18"/>
              </w:rPr>
              <w:t>Poznámka</w:t>
            </w:r>
          </w:p>
        </w:tc>
      </w:tr>
      <w:tr w:rsidR="009F351D" w:rsidRPr="009A5DB5" w14:paraId="22EE4493" w14:textId="77777777" w:rsidTr="00797678">
        <w:trPr>
          <w:trHeight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78B960A8" w14:textId="1DA53EC5" w:rsidR="009F351D" w:rsidRPr="00953B76" w:rsidRDefault="00657BE8" w:rsidP="009F351D">
            <w:pPr>
              <w:rPr>
                <w:rFonts w:cs="Arial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>3</w:t>
            </w:r>
            <w:r w:rsidR="009F351D" w:rsidRPr="00953B76">
              <w:rPr>
                <w:rFonts w:cs="Arial"/>
                <w:color w:val="000000" w:themeColor="text1"/>
                <w:sz w:val="16"/>
                <w:szCs w:val="16"/>
              </w:rPr>
              <w:t>.1. Rozlišovacie kritériá</w:t>
            </w:r>
          </w:p>
        </w:tc>
        <w:sdt>
          <w:sdtPr>
            <w:rPr>
              <w:rFonts w:cs="Arial"/>
              <w:color w:val="000000" w:themeColor="text1"/>
              <w:sz w:val="16"/>
              <w:szCs w:val="16"/>
            </w:rPr>
            <w:id w:val="1356917338"/>
            <w:placeholder>
              <w:docPart w:val="FC1B7E08C5E146228D9DA00FD81C86BD"/>
            </w:placeholder>
            <w:showingPlcHdr/>
            <w:comboBox>
              <w:listItem w:displayText="aplikácia rozlišovacích kritérií - áno" w:value="aplikácia rozlišovacích kritérií - áno"/>
              <w:listItem w:displayText="aplikácia rozlišovacích kritérii - nie" w:value="aplikácia rozlišovacích kritérii - nie"/>
            </w:comboBox>
          </w:sdtPr>
          <w:sdtEndPr/>
          <w:sdtContent>
            <w:tc>
              <w:tcPr>
                <w:tcW w:w="1417" w:type="dxa"/>
                <w:vAlign w:val="center"/>
              </w:tcPr>
              <w:p w14:paraId="7ABDF4CE" w14:textId="3A301E28" w:rsidR="009F351D" w:rsidRPr="00953B76" w:rsidRDefault="009F351D" w:rsidP="009F351D">
                <w:pPr>
                  <w:jc w:val="center"/>
                  <w:rPr>
                    <w:rFonts w:cs="Arial"/>
                    <w:color w:val="000000" w:themeColor="text1"/>
                    <w:sz w:val="16"/>
                    <w:szCs w:val="16"/>
                  </w:rPr>
                </w:pPr>
                <w:r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6521" w:type="dxa"/>
            <w:vAlign w:val="center"/>
          </w:tcPr>
          <w:p w14:paraId="646572B4" w14:textId="48ADF8CA" w:rsidR="009F351D" w:rsidRPr="00953B76" w:rsidRDefault="009F351D" w:rsidP="009F351D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>Uviesť rozlišovacie</w:t>
            </w:r>
            <w:r w:rsidR="00027B6B" w:rsidRPr="00953B76">
              <w:rPr>
                <w:rFonts w:cs="Arial"/>
                <w:color w:val="000000" w:themeColor="text1"/>
                <w:sz w:val="16"/>
                <w:szCs w:val="16"/>
              </w:rPr>
              <w:t xml:space="preserve"> kritériá</w:t>
            </w: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 xml:space="preserve"> v poradí, v ktorom boli aplikované (aplikuje sa len v prípade, ak  bola uvedená možnosť ,,áno“)</w:t>
            </w:r>
          </w:p>
        </w:tc>
      </w:tr>
      <w:tr w:rsidR="00797678" w:rsidRPr="009A5DB5" w14:paraId="7A57BAB2" w14:textId="77777777" w:rsidTr="00797678">
        <w:trPr>
          <w:trHeight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7B17E38F" w14:textId="003C7D57" w:rsidR="00797678" w:rsidRPr="00797678" w:rsidRDefault="00797678" w:rsidP="009F351D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953B76">
              <w:rPr>
                <w:rFonts w:cs="Arial"/>
                <w:b/>
                <w:color w:val="000000" w:themeColor="text1"/>
                <w:sz w:val="20"/>
                <w:szCs w:val="20"/>
              </w:rPr>
              <w:t>Žiadosť o</w:t>
            </w:r>
            <w:r w:rsidR="001567EB">
              <w:rPr>
                <w:rFonts w:cs="Arial"/>
                <w:b/>
                <w:color w:val="000000" w:themeColor="text1"/>
                <w:sz w:val="20"/>
                <w:szCs w:val="20"/>
              </w:rPr>
              <w:t> </w:t>
            </w:r>
            <w:r w:rsidRPr="00953B76">
              <w:rPr>
                <w:rFonts w:cs="Arial"/>
                <w:b/>
                <w:color w:val="000000" w:themeColor="text1"/>
                <w:sz w:val="20"/>
                <w:szCs w:val="20"/>
              </w:rPr>
              <w:t>NFP</w:t>
            </w:r>
            <w:r w:rsidR="001567EB">
              <w:rPr>
                <w:rFonts w:cs="Arial"/>
                <w:b/>
                <w:color w:val="000000" w:themeColor="text1"/>
                <w:sz w:val="20"/>
                <w:szCs w:val="20"/>
                <w:vertAlign w:val="superscript"/>
              </w:rPr>
              <w:t>13</w:t>
            </w:r>
            <w:r w:rsidRPr="00953B76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E81D26B" w14:textId="0F73E8AF" w:rsidR="00797678" w:rsidRDefault="00BB15B4" w:rsidP="009F351D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1760331015"/>
                <w:placeholder>
                  <w:docPart w:val="7BAE6BEA9E5D4D79A190AA361628766A"/>
                </w:placeholder>
                <w:showingPlcHdr/>
                <w:comboBox>
                  <w:listItem w:displayText="návrh na schválenie ŽoNFP" w:value="návrh na schválenie ŽoNFP"/>
                  <w:listItem w:displayText="návrh na neschválenie ŽoNFP - nesplnené podmienky doručenia žiadosti o NFP" w:value="návrh na neschválenie ŽoNFP - nesplnené podmienky doručenia žiadosti o NFP"/>
                  <w:listItem w:displayText="návrh na neschválenie ŽoNFP - nesplenené podmienky poskytnutia príspevku " w:value="návrh na neschválenie ŽoNFP - nesplenené podmienky poskytnutia príspevku "/>
                  <w:listItem w:displayText="návrh na neschválenie ŽoNFP - nesplnené výberové kritériá" w:value="návrh na neschválenie ŽoNFP - nesplnené výberové kritériá"/>
                  <w:listItem w:displayText="návrh na neschválenie - nesplnené hodnotiace (bodovacie) kritériá" w:value="návrh na neschválenie - nesplnené hodnotiace (bodovacie) kritériá"/>
                  <w:listItem w:displayText="návrh na neschválenie ŽoNFP - nesplnené podmienky poskytnutia príspevku/výberové kritériá/hodnotiace (bodovacie) kritériá" w:value="návrh na neschválenie ŽoNFP - nesplnené podmienky poskytnutia príspevku/výberové kritériá/hodnotiace (bodovacie) kritériá"/>
                  <w:listItem w:displayText="zastavenie konania - späťvzatie ŽoNFP" w:value="zastavenie konania - späťvzatie ŽoNFP"/>
                  <w:listItem w:displayText="zastavenie konania" w:value="zastavenie konania"/>
                </w:comboBox>
              </w:sdtPr>
              <w:sdtEndPr>
                <w:rPr>
                  <w:b/>
                </w:rPr>
              </w:sdtEndPr>
              <w:sdtContent>
                <w:r w:rsidR="00B61068" w:rsidRPr="00B61068">
                  <w:rPr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  <w:r w:rsidR="00B61068" w:rsidRPr="00B61068" w:rsidDel="00B61068">
              <w:rPr>
                <w:rFonts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vAlign w:val="center"/>
          </w:tcPr>
          <w:p w14:paraId="35723B3F" w14:textId="77777777" w:rsidR="00797678" w:rsidRPr="00953B76" w:rsidRDefault="00797678" w:rsidP="009F351D">
            <w:pPr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</w:tr>
      <w:tr w:rsidR="009F351D" w:rsidRPr="00187C7A" w14:paraId="4882A89E" w14:textId="77777777" w:rsidTr="00797678">
        <w:trPr>
          <w:trHeight w:val="397"/>
          <w:jc w:val="center"/>
        </w:trPr>
        <w:tc>
          <w:tcPr>
            <w:tcW w:w="6658" w:type="dxa"/>
            <w:shd w:val="clear" w:color="auto" w:fill="EAF1DD" w:themeFill="accent3" w:themeFillTint="33"/>
          </w:tcPr>
          <w:p w14:paraId="1D409C47" w14:textId="0E43A316" w:rsidR="009F351D" w:rsidRPr="00953B76" w:rsidRDefault="009F351D" w:rsidP="009F351D">
            <w:pPr>
              <w:spacing w:before="120" w:after="120" w:line="288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953B76">
              <w:rPr>
                <w:rFonts w:cs="Times New Roman"/>
                <w:b/>
                <w:bCs/>
                <w:color w:val="000000" w:themeColor="text1"/>
                <w:sz w:val="20"/>
                <w:szCs w:val="20"/>
              </w:rPr>
              <w:t>Kontrolu vykonal</w:t>
            </w:r>
            <w:r w:rsidR="00B61068">
              <w:rPr>
                <w:rStyle w:val="Odkaznapoznmkupodiarou"/>
                <w:rFonts w:cs="Times New Roman"/>
                <w:b/>
                <w:bCs/>
                <w:color w:val="000000" w:themeColor="text1"/>
                <w:sz w:val="20"/>
                <w:szCs w:val="20"/>
              </w:rPr>
              <w:t>14</w:t>
            </w:r>
            <w:r w:rsidRPr="00953B76">
              <w:rPr>
                <w:rFonts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417" w:type="dxa"/>
          </w:tcPr>
          <w:p w14:paraId="52B80D29" w14:textId="7782AA2D" w:rsidR="009F351D" w:rsidRPr="00797678" w:rsidRDefault="009F351D" w:rsidP="009F351D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97678">
              <w:rPr>
                <w:rFonts w:cs="Arial"/>
                <w:color w:val="000000" w:themeColor="text1"/>
                <w:sz w:val="16"/>
                <w:szCs w:val="16"/>
              </w:rPr>
              <w:t>Dátum:</w:t>
            </w:r>
          </w:p>
        </w:tc>
        <w:tc>
          <w:tcPr>
            <w:tcW w:w="6521" w:type="dxa"/>
          </w:tcPr>
          <w:p w14:paraId="79DDAEAA" w14:textId="02C3B12A" w:rsidR="009F351D" w:rsidRPr="00797678" w:rsidRDefault="009F351D" w:rsidP="009F351D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97678">
              <w:rPr>
                <w:rFonts w:cs="Arial"/>
                <w:color w:val="000000" w:themeColor="text1"/>
                <w:sz w:val="16"/>
                <w:szCs w:val="16"/>
              </w:rPr>
              <w:t>Podpis:</w:t>
            </w:r>
          </w:p>
        </w:tc>
      </w:tr>
    </w:tbl>
    <w:p w14:paraId="62E8D3AF" w14:textId="77777777" w:rsidR="00A76AD6" w:rsidRPr="00DA28EC" w:rsidRDefault="00A76AD6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55F74BAA" w14:textId="3F49078D" w:rsidR="0094092A" w:rsidRDefault="0094092A" w:rsidP="00A43171">
      <w:pPr>
        <w:spacing w:before="120" w:after="120" w:line="288" w:lineRule="auto"/>
        <w:rPr>
          <w:rFonts w:eastAsia="Times New Roman" w:cstheme="minorHAnsi"/>
          <w:b/>
          <w:sz w:val="16"/>
          <w:szCs w:val="16"/>
          <w:lang w:eastAsia="sk-SK"/>
        </w:rPr>
      </w:pPr>
    </w:p>
    <w:p w14:paraId="4D2774C9" w14:textId="665BC859" w:rsidR="00B143AB" w:rsidRDefault="00B143AB" w:rsidP="00AA5701">
      <w:pPr>
        <w:spacing w:after="0" w:line="240" w:lineRule="auto"/>
        <w:rPr>
          <w:rFonts w:ascii="Times New Roman" w:eastAsiaTheme="minorEastAsia" w:hAnsi="Times New Roman"/>
          <w:sz w:val="24"/>
          <w:lang w:eastAsia="sk-SK"/>
        </w:rPr>
      </w:pPr>
    </w:p>
    <w:sectPr w:rsidR="00B143AB" w:rsidSect="00AA57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/>
      <w:pgMar w:top="1418" w:right="1418" w:bottom="1418" w:left="85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549C1" w14:textId="77777777" w:rsidR="00BB15B4" w:rsidRDefault="00BB15B4" w:rsidP="00DA28EC">
      <w:pPr>
        <w:spacing w:after="0" w:line="240" w:lineRule="auto"/>
      </w:pPr>
      <w:r>
        <w:separator/>
      </w:r>
    </w:p>
  </w:endnote>
  <w:endnote w:type="continuationSeparator" w:id="0">
    <w:p w14:paraId="003BA3BA" w14:textId="77777777" w:rsidR="00BB15B4" w:rsidRDefault="00BB15B4" w:rsidP="00DA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AD6AC" w14:textId="2FF9084B" w:rsidR="0082374E" w:rsidRDefault="0082374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FC00201" wp14:editId="41C441E6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FB7ED0" w14:textId="1A3CA2F1" w:rsidR="0082374E" w:rsidRPr="0082374E" w:rsidRDefault="0082374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82374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C00201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1BFB7ED0" w14:textId="1A3CA2F1" w:rsidR="0082374E" w:rsidRPr="0082374E" w:rsidRDefault="0082374E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82374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59B7B" w14:textId="05C2BD40" w:rsidR="00FC62C0" w:rsidRDefault="0082374E" w:rsidP="00A43171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AE2E724" wp14:editId="43D346F7">
              <wp:simplePos x="542925" y="676275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3EAC2C" w14:textId="4E5FC98F" w:rsidR="0082374E" w:rsidRPr="0082374E" w:rsidRDefault="0082374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82374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E2E72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1B3EAC2C" w14:textId="4E5FC98F" w:rsidR="0082374E" w:rsidRPr="0082374E" w:rsidRDefault="0082374E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82374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82374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FC62C0">
      <w:t xml:space="preserve"> </w:t>
    </w:r>
  </w:p>
  <w:p w14:paraId="192A99B3" w14:textId="77777777" w:rsidR="00FC62C0" w:rsidRDefault="00FC62C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F19AE" w14:textId="520E2D98" w:rsidR="00FC62C0" w:rsidRPr="00DD4B5C" w:rsidRDefault="0082374E" w:rsidP="00DD4B5C">
    <w:pPr>
      <w:pStyle w:val="Pta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noProof/>
        <w:sz w:val="18"/>
        <w:szCs w:val="18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4F7F6A7" wp14:editId="6E542D2C">
              <wp:simplePos x="542925" y="697230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8A5FB8" w14:textId="36870E8E" w:rsidR="0082374E" w:rsidRPr="0082374E" w:rsidRDefault="0082374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82374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F7F6A7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6B8A5FB8" w14:textId="36870E8E" w:rsidR="0082374E" w:rsidRPr="0082374E" w:rsidRDefault="0082374E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82374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82374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64ED1" w14:textId="77777777" w:rsidR="00BB15B4" w:rsidRDefault="00BB15B4" w:rsidP="00DA28EC">
      <w:pPr>
        <w:spacing w:after="0" w:line="240" w:lineRule="auto"/>
      </w:pPr>
      <w:r>
        <w:separator/>
      </w:r>
    </w:p>
  </w:footnote>
  <w:footnote w:type="continuationSeparator" w:id="0">
    <w:p w14:paraId="15A50BDD" w14:textId="77777777" w:rsidR="00BB15B4" w:rsidRDefault="00BB15B4" w:rsidP="00DA28EC">
      <w:pPr>
        <w:spacing w:after="0" w:line="240" w:lineRule="auto"/>
      </w:pPr>
      <w:r>
        <w:continuationSeparator/>
      </w:r>
    </w:p>
  </w:footnote>
  <w:footnote w:id="1">
    <w:p w14:paraId="4A12C08A" w14:textId="51F901E7" w:rsidR="00FC62C0" w:rsidRPr="00797678" w:rsidRDefault="00FC62C0" w:rsidP="00A76AD6">
      <w:pPr>
        <w:pStyle w:val="Textpoznmkypodiarou"/>
        <w:jc w:val="both"/>
        <w:rPr>
          <w:color w:val="000000" w:themeColor="text1"/>
          <w:sz w:val="14"/>
          <w:szCs w:val="14"/>
        </w:rPr>
      </w:pPr>
      <w:r w:rsidRPr="00797678">
        <w:rPr>
          <w:rStyle w:val="Odkaznapoznmkupodiarou"/>
          <w:rFonts w:asciiTheme="minorHAnsi" w:hAnsiTheme="minorHAnsi"/>
          <w:color w:val="000000" w:themeColor="text1"/>
          <w:sz w:val="14"/>
          <w:szCs w:val="14"/>
        </w:rPr>
        <w:footnoteRef/>
      </w:r>
      <w:r w:rsidRPr="00797678">
        <w:rPr>
          <w:rFonts w:asciiTheme="minorHAnsi" w:hAnsiTheme="minorHAnsi"/>
          <w:color w:val="000000" w:themeColor="text1"/>
          <w:sz w:val="14"/>
          <w:szCs w:val="14"/>
        </w:rPr>
        <w:t xml:space="preserve"> </w:t>
      </w:r>
      <w:r w:rsidRPr="00797678">
        <w:rPr>
          <w:rFonts w:asciiTheme="minorHAnsi" w:hAnsiTheme="minorHAnsi" w:cs="Arial"/>
          <w:color w:val="000000" w:themeColor="text1"/>
          <w:sz w:val="14"/>
          <w:szCs w:val="14"/>
        </w:rPr>
        <w:t xml:space="preserve">Ak čo i len jedna odpoveď v rámci podmienok poskytnutia príspevku – doručenie ŽoNFP (bod 1 – 3) je vyplnená negatívne, </w:t>
      </w:r>
      <w:proofErr w:type="spellStart"/>
      <w:r w:rsidRPr="00797678">
        <w:rPr>
          <w:rFonts w:asciiTheme="minorHAnsi" w:hAnsiTheme="minorHAnsi" w:cs="Arial"/>
          <w:color w:val="000000" w:themeColor="text1"/>
          <w:sz w:val="14"/>
          <w:szCs w:val="14"/>
        </w:rPr>
        <w:t>t.j</w:t>
      </w:r>
      <w:proofErr w:type="spellEnd"/>
      <w:r w:rsidRPr="00797678">
        <w:rPr>
          <w:rFonts w:asciiTheme="minorHAnsi" w:hAnsiTheme="minorHAnsi" w:cs="Arial"/>
          <w:color w:val="000000" w:themeColor="text1"/>
          <w:sz w:val="14"/>
          <w:szCs w:val="14"/>
        </w:rPr>
        <w:t>. je uvedená možnosť ,,nie“, MAS vydá návrh na vydanie rozhodnutia o zastavení konania a ďalšiu časť kontrolného záznamu nevypĺňa a podmienky poskytnutia príspevku ďalej neoveruje.</w:t>
      </w:r>
    </w:p>
  </w:footnote>
  <w:footnote w:id="2">
    <w:p w14:paraId="4C7140DA" w14:textId="379B42F8" w:rsidR="00FC62C0" w:rsidRPr="00953B76" w:rsidRDefault="00FC62C0" w:rsidP="003F2190">
      <w:pPr>
        <w:pStyle w:val="Default"/>
        <w:jc w:val="both"/>
        <w:rPr>
          <w:rFonts w:asciiTheme="minorHAnsi" w:hAnsiTheme="minorHAnsi" w:cstheme="minorHAnsi"/>
          <w:b/>
          <w:color w:val="000000" w:themeColor="text1"/>
          <w:sz w:val="16"/>
          <w:szCs w:val="16"/>
          <w:u w:val="single"/>
        </w:rPr>
      </w:pPr>
      <w:r w:rsidRPr="00797678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MAS vykonáva overenie a posúdenie podmienok poskytnutia príspevku v zmysle podmienok výzvy na predkladanie ŽoNFP pre príslušné podopatrenie a  prílohy 6B k Príručke pre prijímateľa nenávratného finančného príspevku z Programu rozvoja vidieka SR 2014 – 2022  pre opatrenie 19. Podpora na miestny rozvoj v rámci iniciatívy LEADER (ďalej len „Príloha 6B“). Žiadateľ musí spĺňať všetky podmienky poskytnutia príspevku, ktoré si príslušná MAS stanovila vo výzve na predkladanie ŽoNFP </w:t>
      </w:r>
      <w:r w:rsidRPr="00797678">
        <w:rPr>
          <w:rFonts w:asciiTheme="minorHAnsi" w:hAnsiTheme="minorHAnsi" w:cstheme="minorHAnsi"/>
          <w:b/>
          <w:color w:val="000000" w:themeColor="text1"/>
          <w:sz w:val="14"/>
          <w:szCs w:val="14"/>
        </w:rPr>
        <w:t>najneskôr však ku dňu doplnenia chýbajúcich náležitostí na základe prvej výzvy na doplnenie ŽoNFP zo strany príslušnej MAS</w:t>
      </w:r>
      <w:r w:rsidRPr="00797678">
        <w:rPr>
          <w:rFonts w:asciiTheme="minorHAnsi" w:hAnsiTheme="minorHAnsi" w:cstheme="minorHAnsi"/>
          <w:b/>
          <w:color w:val="000000" w:themeColor="text1"/>
          <w:sz w:val="14"/>
          <w:szCs w:val="14"/>
          <w:u w:val="single"/>
        </w:rPr>
        <w:t xml:space="preserve">. </w:t>
      </w:r>
      <w:r w:rsidRPr="00797678">
        <w:rPr>
          <w:rFonts w:asciiTheme="minorHAnsi" w:hAnsiTheme="minorHAnsi" w:cstheme="minorHAnsi"/>
          <w:b/>
          <w:bCs/>
          <w:iCs/>
          <w:color w:val="000000" w:themeColor="text1"/>
          <w:sz w:val="14"/>
          <w:szCs w:val="14"/>
          <w:u w:val="single"/>
        </w:rPr>
        <w:t>V Prílohe č. 6</w:t>
      </w:r>
      <w:r w:rsidR="003F2190" w:rsidRPr="00797678">
        <w:rPr>
          <w:rFonts w:asciiTheme="minorHAnsi" w:hAnsiTheme="minorHAnsi" w:cstheme="minorHAnsi"/>
          <w:b/>
          <w:bCs/>
          <w:iCs/>
          <w:color w:val="000000" w:themeColor="text1"/>
          <w:sz w:val="14"/>
          <w:szCs w:val="14"/>
          <w:u w:val="single"/>
        </w:rPr>
        <w:t>B</w:t>
      </w:r>
      <w:r w:rsidRPr="00797678">
        <w:rPr>
          <w:rFonts w:asciiTheme="minorHAnsi" w:hAnsiTheme="minorHAnsi" w:cstheme="minorHAnsi"/>
          <w:b/>
          <w:bCs/>
          <w:iCs/>
          <w:color w:val="000000" w:themeColor="text1"/>
          <w:sz w:val="14"/>
          <w:szCs w:val="14"/>
          <w:u w:val="single"/>
        </w:rPr>
        <w:t xml:space="preserve"> sú stanovené prílohy, ktoré je žiadateľ povinný predložiť v čase predloženia ŽoNFP, a ktorých predloženie je postačujúce </w:t>
      </w:r>
      <w:r w:rsidRPr="00797678">
        <w:rPr>
          <w:rFonts w:asciiTheme="minorHAnsi" w:hAnsiTheme="minorHAnsi" w:cstheme="minorHAnsi"/>
          <w:b/>
          <w:color w:val="000000" w:themeColor="text1"/>
          <w:sz w:val="14"/>
          <w:szCs w:val="14"/>
          <w:u w:val="single"/>
        </w:rPr>
        <w:t>na základe prvej výzvy na doplnenie ŽoNFP zo strany príslušnej MAS (referenčný termín pre preukázanie splnenia podmienky poskytnutia príspevku. MAS podrobne zdôvodní v časti „Poznámka“ vyhodnotenie podmienky poskytnutia príspevku a uvedie odkaz na konkrétnu časť ŽoNFP, prílohu/prílohy ŽoNFP, resp. inú dokumentáciu na základe, ktorej vyhodnotil predmetnú podmienku poskytnutia príspevku.  V prípade, ak MAS uvedie „ výzva na doplnenie“ v časti  „Poznámka“ uvedie, ktoré prílohy, resp. dokumenty si od žiadateľa vyžaduje predložiť.</w:t>
      </w:r>
    </w:p>
  </w:footnote>
  <w:footnote w:id="3">
    <w:p w14:paraId="68247183" w14:textId="483DC227" w:rsidR="00FC62C0" w:rsidRPr="00953B76" w:rsidRDefault="00FC62C0" w:rsidP="003F2190">
      <w:pPr>
        <w:pStyle w:val="Textpoznmkypodiarou"/>
        <w:jc w:val="both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953B76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953B76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V prípade, ak sa podmienka poskytnutia príspevku žiadateľa netýka, MAS uvedie</w:t>
      </w:r>
      <w:r w:rsidR="000E635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do poznámky</w:t>
      </w:r>
      <w:r w:rsidRPr="00953B76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„netýka sa“.</w:t>
      </w:r>
    </w:p>
  </w:footnote>
  <w:footnote w:id="4">
    <w:p w14:paraId="51F35F82" w14:textId="2AC99FCA" w:rsidR="00FC62C0" w:rsidRPr="00953B76" w:rsidRDefault="00FC62C0" w:rsidP="009F351D">
      <w:pPr>
        <w:pStyle w:val="Textpoznmkypodiarou"/>
        <w:jc w:val="both"/>
        <w:rPr>
          <w:rFonts w:asciiTheme="minorHAnsi" w:hAnsiTheme="minorHAnsi" w:cstheme="minorHAnsi"/>
          <w:color w:val="000000" w:themeColor="text1"/>
          <w:sz w:val="14"/>
          <w:szCs w:val="14"/>
          <w:u w:val="single"/>
        </w:rPr>
      </w:pPr>
      <w:r w:rsidRPr="00953B76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953B76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</w:t>
      </w:r>
      <w:r w:rsidRPr="00953B76">
        <w:rPr>
          <w:rFonts w:asciiTheme="minorHAnsi" w:hAnsiTheme="minorHAnsi" w:cstheme="minorHAnsi"/>
          <w:color w:val="000000" w:themeColor="text1"/>
          <w:sz w:val="14"/>
          <w:szCs w:val="14"/>
          <w:u w:val="single"/>
        </w:rPr>
        <w:t>V prípade, ak odborný hodnotiteľ bude požadovať  výzvu na doplnenie je MAS povinná v „Poznámke“  uviesť, aký dokument/prílohu/vyjadrenie a pod.  sa od žiadateľa vyžaduje.</w:t>
      </w:r>
    </w:p>
  </w:footnote>
  <w:footnote w:id="5">
    <w:p w14:paraId="43F2A5EC" w14:textId="77777777" w:rsidR="00797678" w:rsidRPr="00797678" w:rsidRDefault="00797678" w:rsidP="00797678">
      <w:pPr>
        <w:pStyle w:val="Textpoznmkypodiarou"/>
        <w:jc w:val="both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797678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Splnenie hodnotiacich (bodovacích) kritérií znamená, že žiadateľ dosiahol minimálny počet bodov alebo minimálnu hranica požadovaných bodov stanovenú vo výberových a hodnotiacich (bodovacích) kritériách pre výber projektov v rámci implementácie stratégie CLLD príslušnej MAS  z dôvodu, aby sa zamedzilo schváleniu vyslovene zlých projektov.</w:t>
      </w:r>
    </w:p>
  </w:footnote>
  <w:footnote w:id="6">
    <w:p w14:paraId="7301AB10" w14:textId="6CCF8490" w:rsidR="00FC62C0" w:rsidRPr="00797678" w:rsidRDefault="00FC62C0" w:rsidP="009F351D">
      <w:pPr>
        <w:pStyle w:val="Textpoznmkypodiarou"/>
        <w:jc w:val="both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797678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MAS uvedie či výberová komisia MAS aplikovala rozlišovacie kritériá v</w:t>
      </w:r>
      <w:r w:rsidR="003F2190"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> </w:t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>zmysle</w:t>
      </w:r>
      <w:r w:rsidR="003F2190"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ustanovení </w:t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>Príručky pre prijímateľa nenávratného finančného príspevku z Program</w:t>
      </w:r>
      <w:r w:rsidR="00003228"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>u rozvoja vidieka SR 2014 – 2022</w:t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 pre opatrenie 19. Podpora na miestny rozvoj v rámci iniciatívy LEADER. Uviesť rozlišovacie kritériá v časti „Poznámka“, v poradí v akom boli aplikované. Uvádza sa len v prípade, ak  bola uvedená  možnosť ,,áno“</w:t>
      </w:r>
    </w:p>
  </w:footnote>
  <w:footnote w:id="7">
    <w:p w14:paraId="220C7638" w14:textId="5A64E32F" w:rsidR="00FC62C0" w:rsidRPr="00953B76" w:rsidRDefault="00FC62C0" w:rsidP="004C148F">
      <w:pPr>
        <w:pStyle w:val="Textpoznmkypodiarou"/>
        <w:rPr>
          <w:color w:val="000000" w:themeColor="text1"/>
        </w:rPr>
      </w:pPr>
      <w:r w:rsidRPr="00797678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Vykonáva osoba podľa popisu vykonávaných </w:t>
      </w:r>
      <w:r w:rsidR="00B77B45">
        <w:rPr>
          <w:rFonts w:asciiTheme="minorHAnsi" w:hAnsiTheme="minorHAnsi" w:cstheme="minorHAnsi"/>
          <w:color w:val="000000" w:themeColor="text1"/>
          <w:sz w:val="14"/>
          <w:szCs w:val="14"/>
        </w:rPr>
        <w:t>činností kapitoly 10.2</w:t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>.1</w:t>
      </w:r>
      <w:r w:rsidR="00B77B45">
        <w:rPr>
          <w:rFonts w:asciiTheme="minorHAnsi" w:hAnsiTheme="minorHAnsi" w:cstheme="minorHAnsi"/>
          <w:color w:val="000000" w:themeColor="text1"/>
          <w:sz w:val="14"/>
          <w:szCs w:val="14"/>
        </w:rPr>
        <w:t>, ods. 6</w:t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Príručky pre žiadateľa, ako napr.: projektový manažér MAS/odborný administratívny asistent v zmysle </w:t>
      </w:r>
      <w:proofErr w:type="spellStart"/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>pracovno</w:t>
      </w:r>
      <w:proofErr w:type="spellEnd"/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– právneho vzťahu s príslušnou MAS.</w:t>
      </w:r>
      <w:r w:rsidRPr="00797678">
        <w:rPr>
          <w:rFonts w:asciiTheme="minorHAnsi" w:hAnsiTheme="minorHAnsi"/>
          <w:color w:val="000000" w:themeColor="text1"/>
          <w:sz w:val="16"/>
          <w:szCs w:val="16"/>
        </w:rPr>
        <w:t xml:space="preserve">  </w:t>
      </w:r>
    </w:p>
  </w:footnote>
  <w:footnote w:id="8">
    <w:p w14:paraId="2137B755" w14:textId="4A6BDC4C" w:rsidR="00FC62C0" w:rsidRPr="00797678" w:rsidRDefault="00FC62C0" w:rsidP="00953B76">
      <w:pPr>
        <w:pStyle w:val="Default"/>
        <w:keepLines/>
        <w:widowControl w:val="0"/>
        <w:jc w:val="both"/>
        <w:rPr>
          <w:rFonts w:asciiTheme="minorHAnsi" w:hAnsiTheme="minorHAnsi" w:cstheme="minorHAnsi"/>
          <w:b/>
          <w:color w:val="000000" w:themeColor="text1"/>
          <w:sz w:val="14"/>
          <w:szCs w:val="14"/>
        </w:rPr>
      </w:pPr>
      <w:r w:rsidRPr="00797678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MAS vykonáva overenie podmienok poskytnutia príspevku v zmysle podmienok výzvy na predkladanie ŽoNFP pre príslušné podopatrenie a  Prílohy </w:t>
      </w:r>
      <w:r w:rsidR="00797678"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>6B.</w:t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 Žiadateľ musí spĺňať všetky podmienky poskytnutia príspevku, ktoré si príslušná MAS stanovila vo výzve na predkladanie ŽoNFP </w:t>
      </w:r>
      <w:r w:rsidRPr="00797678">
        <w:rPr>
          <w:rFonts w:asciiTheme="minorHAnsi" w:hAnsiTheme="minorHAnsi" w:cstheme="minorHAnsi"/>
          <w:b/>
          <w:color w:val="000000" w:themeColor="text1"/>
          <w:sz w:val="14"/>
          <w:szCs w:val="14"/>
        </w:rPr>
        <w:t>najneskôr však ku dňu doplnenia chýbajúcich náležitostí na základe prvej výzvy na doplnenie ŽoNFP zo strany príslušnej MAS</w:t>
      </w:r>
      <w:r w:rsidRPr="00797678">
        <w:rPr>
          <w:rFonts w:asciiTheme="minorHAnsi" w:hAnsiTheme="minorHAnsi" w:cstheme="minorHAnsi"/>
          <w:b/>
          <w:color w:val="000000" w:themeColor="text1"/>
          <w:sz w:val="14"/>
          <w:szCs w:val="14"/>
          <w:u w:val="single"/>
        </w:rPr>
        <w:t xml:space="preserve">. </w:t>
      </w:r>
      <w:r w:rsidRPr="00797678">
        <w:rPr>
          <w:rFonts w:asciiTheme="minorHAnsi" w:hAnsiTheme="minorHAnsi" w:cstheme="minorHAnsi"/>
          <w:b/>
          <w:bCs/>
          <w:iCs/>
          <w:color w:val="000000" w:themeColor="text1"/>
          <w:sz w:val="14"/>
          <w:szCs w:val="14"/>
          <w:u w:val="single"/>
        </w:rPr>
        <w:t>V Prílohe č. 6</w:t>
      </w:r>
      <w:r w:rsidR="00003228" w:rsidRPr="00797678">
        <w:rPr>
          <w:rFonts w:asciiTheme="minorHAnsi" w:hAnsiTheme="minorHAnsi" w:cstheme="minorHAnsi"/>
          <w:b/>
          <w:bCs/>
          <w:iCs/>
          <w:color w:val="000000" w:themeColor="text1"/>
          <w:sz w:val="14"/>
          <w:szCs w:val="14"/>
          <w:u w:val="single"/>
        </w:rPr>
        <w:t>B</w:t>
      </w:r>
      <w:r w:rsidRPr="00797678">
        <w:rPr>
          <w:rFonts w:asciiTheme="minorHAnsi" w:hAnsiTheme="minorHAnsi" w:cstheme="minorHAnsi"/>
          <w:b/>
          <w:bCs/>
          <w:iCs/>
          <w:color w:val="000000" w:themeColor="text1"/>
          <w:sz w:val="14"/>
          <w:szCs w:val="14"/>
          <w:u w:val="single"/>
        </w:rPr>
        <w:t xml:space="preserve"> sú stanovené prílohy, ktoré je žiadateľ povinný predložiť v čase predloženia ŽoNFP, a ktorých predloženie je postačujúce </w:t>
      </w:r>
      <w:r w:rsidRPr="00797678">
        <w:rPr>
          <w:rFonts w:asciiTheme="minorHAnsi" w:hAnsiTheme="minorHAnsi" w:cstheme="minorHAnsi"/>
          <w:b/>
          <w:color w:val="000000" w:themeColor="text1"/>
          <w:sz w:val="14"/>
          <w:szCs w:val="14"/>
          <w:u w:val="single"/>
        </w:rPr>
        <w:t>na základe prvej výzvy na doplnenie ŽoNFP zo strany príslušnej MAS v rámci administratívneho overovania (referenčný termín pre preukázanie splnenia podmienky poskytnutia príspevku.</w:t>
      </w:r>
    </w:p>
    <w:p w14:paraId="6A8EADA1" w14:textId="4B3D0D85" w:rsidR="00FC62C0" w:rsidRPr="00797678" w:rsidRDefault="00FC62C0" w:rsidP="005B5629">
      <w:pPr>
        <w:spacing w:after="0" w:line="240" w:lineRule="auto"/>
        <w:jc w:val="both"/>
        <w:rPr>
          <w:rFonts w:cstheme="minorHAnsi"/>
          <w:b/>
          <w:color w:val="000000" w:themeColor="text1"/>
          <w:sz w:val="16"/>
          <w:szCs w:val="16"/>
          <w:u w:val="single"/>
        </w:rPr>
      </w:pPr>
      <w:r w:rsidRPr="00797678">
        <w:rPr>
          <w:rFonts w:cstheme="minorHAnsi"/>
          <w:b/>
          <w:color w:val="000000" w:themeColor="text1"/>
          <w:sz w:val="14"/>
          <w:szCs w:val="14"/>
          <w:u w:val="single"/>
        </w:rPr>
        <w:t>MAS podrobne zdôvodní v časti „Poznámka“ vyhodnotenie podmienky poskytnutia príspevku a uvedie odkaz na konkrétnu časť ŽoNFP, prílohu/prílohy ŽoNFP, resp. inú dokumentáciu na základe, ktorej vyhodnotil predmetnú podmienku poskytnutia príspevku.</w:t>
      </w:r>
    </w:p>
  </w:footnote>
  <w:footnote w:id="9">
    <w:p w14:paraId="45565C4E" w14:textId="77777777" w:rsidR="00FC62C0" w:rsidRPr="00797678" w:rsidRDefault="00FC62C0" w:rsidP="004C148F">
      <w:pPr>
        <w:pStyle w:val="Textpoznmkypodiarou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797678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Uviesť, ktoré povinné prílohy  neboli predložené včas na základe výzvy na doplnenie (aplikuje sa len v prípade, ak  bola uvedená možnosť ,,nie“)</w:t>
      </w:r>
    </w:p>
  </w:footnote>
  <w:footnote w:id="10">
    <w:p w14:paraId="1D1FF8F3" w14:textId="77777777" w:rsidR="00FC62C0" w:rsidRPr="00797678" w:rsidRDefault="00FC62C0" w:rsidP="004C148F">
      <w:pPr>
        <w:pStyle w:val="Textpoznmkypodiarou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797678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Uviesť, ktoré povinné prílohy  neboli predložené (aplikuje sa len v prípade, ak  bola uvedená možnosť ,,nie“)</w:t>
      </w:r>
    </w:p>
  </w:footnote>
  <w:footnote w:id="11">
    <w:p w14:paraId="6E9E493B" w14:textId="0817A440" w:rsidR="00FC62C0" w:rsidRPr="00313A36" w:rsidRDefault="00FC62C0" w:rsidP="004C148F">
      <w:pPr>
        <w:pStyle w:val="Textpoznmkypodiarou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797678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V prípade, ak žiadateľ nepredloží  všetky náležitosti na základe výzvy na doplnenie údajov včas, MAS  navrhne PPA pre  ŽoNFP vydanie  konkrétneho rozhodnutia  podľa zákona o príspevku z EŠIF (rozhodnutie o </w:t>
      </w:r>
      <w:r w:rsidRPr="00797678">
        <w:rPr>
          <w:rFonts w:asciiTheme="minorHAnsi" w:hAnsiTheme="minorHAnsi" w:cstheme="minorHAnsi"/>
          <w:bCs/>
          <w:color w:val="000000" w:themeColor="text1"/>
          <w:sz w:val="14"/>
          <w:szCs w:val="14"/>
        </w:rPr>
        <w:t>zastavení konania</w:t>
      </w:r>
      <w:r w:rsidR="00003228" w:rsidRPr="00797678">
        <w:rPr>
          <w:rFonts w:asciiTheme="minorHAnsi" w:hAnsiTheme="minorHAnsi" w:cstheme="minorHAnsi"/>
          <w:bCs/>
          <w:color w:val="000000" w:themeColor="text1"/>
          <w:sz w:val="14"/>
          <w:szCs w:val="14"/>
        </w:rPr>
        <w:t xml:space="preserve"> </w:t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v súlade s §20, berúc do ú</w:t>
      </w:r>
      <w:r w:rsidR="00B77B45">
        <w:rPr>
          <w:rFonts w:asciiTheme="minorHAnsi" w:hAnsiTheme="minorHAnsi" w:cstheme="minorHAnsi"/>
          <w:color w:val="000000" w:themeColor="text1"/>
          <w:sz w:val="14"/>
          <w:szCs w:val="14"/>
        </w:rPr>
        <w:t>vahy ustanovenia  kapitoly 7.1.4</w:t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Príručky pre prijímateľa nenávratného finančného príspevku z Programu rozvoja vidieka SR 2014 – 2022  pre opatrenie 19. Podpora na miestny rozvoj v rámci iniciatívy LEADER ).</w:t>
      </w:r>
    </w:p>
  </w:footnote>
  <w:footnote w:id="12">
    <w:p w14:paraId="1FF1A99C" w14:textId="0CC3D530" w:rsidR="00FC62C0" w:rsidRPr="00797678" w:rsidRDefault="00FC62C0" w:rsidP="004C148F">
      <w:pPr>
        <w:pStyle w:val="Textpoznmkypodiarou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797678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MAS uvedie či výberová komisia MAS aplikovala rozlišovacie kritériá v</w:t>
      </w:r>
      <w:r w:rsidR="00003228"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> </w:t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>zmysle</w:t>
      </w:r>
      <w:r w:rsidR="00003228"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ustanovení </w:t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Príručky pre prijímateľa nenávratného finančného príspevku z Programu rozvoja vidieka SR 2014 – 2022  pre opatrenie 19. Podpora na miestny rozvoj v rámci iniciatívy LEADER. Uviesť rozlišovacie kritériá v časti „Poznámka“, v poradí v akom boli aplikované. Uvádza sa len v prípade, ak  bola uvedená  možnosť ,,áno“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CFA0F" w14:textId="77777777" w:rsidR="0082374E" w:rsidRDefault="0082374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7EB16" w14:textId="77777777" w:rsidR="00FC62C0" w:rsidRDefault="00FC62C0" w:rsidP="00A43171">
    <w:pPr>
      <w:pStyle w:val="Hlavika"/>
    </w:pPr>
  </w:p>
  <w:p w14:paraId="65F2783E" w14:textId="77777777" w:rsidR="00FC62C0" w:rsidRDefault="00FC62C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771EA" w14:textId="77777777" w:rsidR="00FC62C0" w:rsidRDefault="00FC62C0">
    <w:pPr>
      <w:pStyle w:val="Hlavika"/>
    </w:pPr>
  </w:p>
  <w:p w14:paraId="2579F719" w14:textId="77777777" w:rsidR="00FC62C0" w:rsidRPr="00DB0349" w:rsidRDefault="00FC62C0">
    <w:pPr>
      <w:pStyle w:val="Hlavika"/>
      <w:rPr>
        <w:rFonts w:asciiTheme="minorHAnsi" w:eastAsiaTheme="minorHAnsi" w:hAnsiTheme="minorHAnsi"/>
        <w:sz w:val="18"/>
        <w:szCs w:val="18"/>
        <w:lang w:eastAsia="en-US"/>
      </w:rPr>
    </w:pPr>
    <w:r w:rsidRPr="00DB0349">
      <w:rPr>
        <w:rFonts w:asciiTheme="minorHAnsi" w:hAnsiTheme="minorHAnsi"/>
        <w:sz w:val="18"/>
        <w:szCs w:val="18"/>
      </w:rPr>
      <w:t>Príloha č. 19C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1C37"/>
    <w:multiLevelType w:val="hybridMultilevel"/>
    <w:tmpl w:val="5A2CCDC0"/>
    <w:lvl w:ilvl="0" w:tplc="D548CD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80532"/>
    <w:multiLevelType w:val="hybridMultilevel"/>
    <w:tmpl w:val="F990B328"/>
    <w:lvl w:ilvl="0" w:tplc="19C2AE9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41C89"/>
    <w:multiLevelType w:val="hybridMultilevel"/>
    <w:tmpl w:val="F530E392"/>
    <w:lvl w:ilvl="0" w:tplc="19C2AE9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A2CE6"/>
    <w:multiLevelType w:val="hybridMultilevel"/>
    <w:tmpl w:val="C34E3646"/>
    <w:lvl w:ilvl="0" w:tplc="C4B62B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7232C"/>
    <w:multiLevelType w:val="hybridMultilevel"/>
    <w:tmpl w:val="B846C462"/>
    <w:lvl w:ilvl="0" w:tplc="9C76DC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2680D"/>
    <w:multiLevelType w:val="hybridMultilevel"/>
    <w:tmpl w:val="9A8C93F6"/>
    <w:lvl w:ilvl="0" w:tplc="EFA0896A">
      <w:start w:val="15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A43C0A"/>
    <w:multiLevelType w:val="hybridMultilevel"/>
    <w:tmpl w:val="71EE2ACE"/>
    <w:lvl w:ilvl="0" w:tplc="ABC07D10">
      <w:start w:val="1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513CF3"/>
    <w:multiLevelType w:val="hybridMultilevel"/>
    <w:tmpl w:val="0A4436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AD7F54"/>
    <w:multiLevelType w:val="hybridMultilevel"/>
    <w:tmpl w:val="21A4E7C2"/>
    <w:lvl w:ilvl="0" w:tplc="19C2AE9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8E27B4"/>
    <w:multiLevelType w:val="hybridMultilevel"/>
    <w:tmpl w:val="DAC2D012"/>
    <w:lvl w:ilvl="0" w:tplc="CD5619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B30D59"/>
    <w:multiLevelType w:val="hybridMultilevel"/>
    <w:tmpl w:val="48F6746A"/>
    <w:lvl w:ilvl="0" w:tplc="2FF0815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3201A0"/>
    <w:multiLevelType w:val="hybridMultilevel"/>
    <w:tmpl w:val="2C787D48"/>
    <w:lvl w:ilvl="0" w:tplc="947A9CA8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63499"/>
    <w:multiLevelType w:val="hybridMultilevel"/>
    <w:tmpl w:val="8CA2BC2C"/>
    <w:lvl w:ilvl="0" w:tplc="6562DC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605A5"/>
    <w:multiLevelType w:val="hybridMultilevel"/>
    <w:tmpl w:val="8424CA2C"/>
    <w:lvl w:ilvl="0" w:tplc="041B0001">
      <w:start w:val="1"/>
      <w:numFmt w:val="bullet"/>
      <w:lvlText w:val=""/>
      <w:lvlJc w:val="left"/>
      <w:pPr>
        <w:ind w:left="93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14" w15:restartNumberingAfterBreak="0">
    <w:nsid w:val="709D0081"/>
    <w:multiLevelType w:val="hybridMultilevel"/>
    <w:tmpl w:val="1B9E07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D93C09"/>
    <w:multiLevelType w:val="hybridMultilevel"/>
    <w:tmpl w:val="CDE41E4E"/>
    <w:lvl w:ilvl="0" w:tplc="EC82B8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4"/>
  </w:num>
  <w:num w:numId="5">
    <w:abstractNumId w:val="3"/>
  </w:num>
  <w:num w:numId="6">
    <w:abstractNumId w:val="15"/>
  </w:num>
  <w:num w:numId="7">
    <w:abstractNumId w:val="1"/>
  </w:num>
  <w:num w:numId="8">
    <w:abstractNumId w:val="2"/>
  </w:num>
  <w:num w:numId="9">
    <w:abstractNumId w:val="13"/>
  </w:num>
  <w:num w:numId="10">
    <w:abstractNumId w:val="5"/>
  </w:num>
  <w:num w:numId="11">
    <w:abstractNumId w:val="8"/>
  </w:num>
  <w:num w:numId="12">
    <w:abstractNumId w:val="7"/>
  </w:num>
  <w:num w:numId="13">
    <w:abstractNumId w:val="12"/>
  </w:num>
  <w:num w:numId="14">
    <w:abstractNumId w:val="10"/>
  </w:num>
  <w:num w:numId="15">
    <w:abstractNumId w:val="11"/>
  </w:num>
  <w:num w:numId="1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na Vacíková">
    <w15:presenceInfo w15:providerId="AD" w15:userId="S::jana.vacikova@apa.sk::42bc784a-e2c6-4403-8433-8823f189cd4b"/>
  </w15:person>
  <w15:person w15:author="Jana Vacíková [2]">
    <w15:presenceInfo w15:providerId="AD" w15:userId="S::jana.vacikova@apa.sk::42bc784a-e2c6-4403-8433-8823f189cd4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8EC"/>
    <w:rsid w:val="000030FE"/>
    <w:rsid w:val="00003228"/>
    <w:rsid w:val="000071CD"/>
    <w:rsid w:val="00027B6B"/>
    <w:rsid w:val="00030B20"/>
    <w:rsid w:val="00052BCA"/>
    <w:rsid w:val="000536FE"/>
    <w:rsid w:val="00073071"/>
    <w:rsid w:val="000904D4"/>
    <w:rsid w:val="00093C6A"/>
    <w:rsid w:val="000A651C"/>
    <w:rsid w:val="000E6359"/>
    <w:rsid w:val="000E637C"/>
    <w:rsid w:val="001046C5"/>
    <w:rsid w:val="00111C38"/>
    <w:rsid w:val="00114609"/>
    <w:rsid w:val="001168EB"/>
    <w:rsid w:val="001325E0"/>
    <w:rsid w:val="001567EB"/>
    <w:rsid w:val="0017062B"/>
    <w:rsid w:val="00175F22"/>
    <w:rsid w:val="00184050"/>
    <w:rsid w:val="00187C7A"/>
    <w:rsid w:val="001970AD"/>
    <w:rsid w:val="002313B6"/>
    <w:rsid w:val="0026078E"/>
    <w:rsid w:val="00261951"/>
    <w:rsid w:val="002A590F"/>
    <w:rsid w:val="002A77FB"/>
    <w:rsid w:val="002B55B6"/>
    <w:rsid w:val="002B6158"/>
    <w:rsid w:val="002C568B"/>
    <w:rsid w:val="002D3979"/>
    <w:rsid w:val="002D5C50"/>
    <w:rsid w:val="00313A36"/>
    <w:rsid w:val="0035393F"/>
    <w:rsid w:val="00366E12"/>
    <w:rsid w:val="0037667D"/>
    <w:rsid w:val="003878F2"/>
    <w:rsid w:val="003A7B29"/>
    <w:rsid w:val="003E21EA"/>
    <w:rsid w:val="003E5D6E"/>
    <w:rsid w:val="003F0A3C"/>
    <w:rsid w:val="003F2190"/>
    <w:rsid w:val="003F6BF1"/>
    <w:rsid w:val="00416A6B"/>
    <w:rsid w:val="00444757"/>
    <w:rsid w:val="00447CFA"/>
    <w:rsid w:val="004A1918"/>
    <w:rsid w:val="004C148F"/>
    <w:rsid w:val="004E776A"/>
    <w:rsid w:val="00501DDA"/>
    <w:rsid w:val="0051648C"/>
    <w:rsid w:val="005268A8"/>
    <w:rsid w:val="00563D61"/>
    <w:rsid w:val="0056428C"/>
    <w:rsid w:val="00574FF2"/>
    <w:rsid w:val="00592CB2"/>
    <w:rsid w:val="00595E0C"/>
    <w:rsid w:val="005B5629"/>
    <w:rsid w:val="00613245"/>
    <w:rsid w:val="00651F30"/>
    <w:rsid w:val="00657BE8"/>
    <w:rsid w:val="00676DEB"/>
    <w:rsid w:val="0067791B"/>
    <w:rsid w:val="00683152"/>
    <w:rsid w:val="006A054F"/>
    <w:rsid w:val="006A5B5A"/>
    <w:rsid w:val="006D190D"/>
    <w:rsid w:val="006F4073"/>
    <w:rsid w:val="00722E49"/>
    <w:rsid w:val="00730C5A"/>
    <w:rsid w:val="00747C12"/>
    <w:rsid w:val="007678EB"/>
    <w:rsid w:val="00797678"/>
    <w:rsid w:val="007A51D7"/>
    <w:rsid w:val="007C58C4"/>
    <w:rsid w:val="00817155"/>
    <w:rsid w:val="0082374E"/>
    <w:rsid w:val="00825675"/>
    <w:rsid w:val="008309F1"/>
    <w:rsid w:val="00831C91"/>
    <w:rsid w:val="00853B19"/>
    <w:rsid w:val="00853EC3"/>
    <w:rsid w:val="00867755"/>
    <w:rsid w:val="00897523"/>
    <w:rsid w:val="008C0DB8"/>
    <w:rsid w:val="008E7BB7"/>
    <w:rsid w:val="00901B7E"/>
    <w:rsid w:val="00930C13"/>
    <w:rsid w:val="0093196B"/>
    <w:rsid w:val="00940063"/>
    <w:rsid w:val="0094092A"/>
    <w:rsid w:val="00953B76"/>
    <w:rsid w:val="009733A5"/>
    <w:rsid w:val="00982DCC"/>
    <w:rsid w:val="009A5DB5"/>
    <w:rsid w:val="009D5FD3"/>
    <w:rsid w:val="009E239F"/>
    <w:rsid w:val="009F164F"/>
    <w:rsid w:val="009F351D"/>
    <w:rsid w:val="009F6E6E"/>
    <w:rsid w:val="009F7EDC"/>
    <w:rsid w:val="00A07ABC"/>
    <w:rsid w:val="00A1071C"/>
    <w:rsid w:val="00A21FF8"/>
    <w:rsid w:val="00A43171"/>
    <w:rsid w:val="00A515EB"/>
    <w:rsid w:val="00A51D27"/>
    <w:rsid w:val="00A76AD6"/>
    <w:rsid w:val="00A85B3A"/>
    <w:rsid w:val="00A91A47"/>
    <w:rsid w:val="00AA5701"/>
    <w:rsid w:val="00AA74F6"/>
    <w:rsid w:val="00AC0FAB"/>
    <w:rsid w:val="00AE10AB"/>
    <w:rsid w:val="00B0789F"/>
    <w:rsid w:val="00B143AB"/>
    <w:rsid w:val="00B61068"/>
    <w:rsid w:val="00B76095"/>
    <w:rsid w:val="00B77B45"/>
    <w:rsid w:val="00B92DAB"/>
    <w:rsid w:val="00BA75EB"/>
    <w:rsid w:val="00BB15B4"/>
    <w:rsid w:val="00BD4AA5"/>
    <w:rsid w:val="00BF27EB"/>
    <w:rsid w:val="00BF5FCA"/>
    <w:rsid w:val="00C14511"/>
    <w:rsid w:val="00C32251"/>
    <w:rsid w:val="00C33436"/>
    <w:rsid w:val="00C35380"/>
    <w:rsid w:val="00C40861"/>
    <w:rsid w:val="00C41DCE"/>
    <w:rsid w:val="00C45B16"/>
    <w:rsid w:val="00C47A0A"/>
    <w:rsid w:val="00C504A2"/>
    <w:rsid w:val="00C5472D"/>
    <w:rsid w:val="00C75663"/>
    <w:rsid w:val="00C8134A"/>
    <w:rsid w:val="00C9262B"/>
    <w:rsid w:val="00C956CC"/>
    <w:rsid w:val="00CB5698"/>
    <w:rsid w:val="00CC17C9"/>
    <w:rsid w:val="00CD3E36"/>
    <w:rsid w:val="00CE4EEB"/>
    <w:rsid w:val="00CF246A"/>
    <w:rsid w:val="00D17B45"/>
    <w:rsid w:val="00D32DDF"/>
    <w:rsid w:val="00D32EEE"/>
    <w:rsid w:val="00D3549B"/>
    <w:rsid w:val="00D46270"/>
    <w:rsid w:val="00D76926"/>
    <w:rsid w:val="00D83528"/>
    <w:rsid w:val="00D867B5"/>
    <w:rsid w:val="00D91A35"/>
    <w:rsid w:val="00DA28EC"/>
    <w:rsid w:val="00DA2DDC"/>
    <w:rsid w:val="00DB0349"/>
    <w:rsid w:val="00DC54D7"/>
    <w:rsid w:val="00DD04C8"/>
    <w:rsid w:val="00DD4B5C"/>
    <w:rsid w:val="00DF7006"/>
    <w:rsid w:val="00E37FB6"/>
    <w:rsid w:val="00E43565"/>
    <w:rsid w:val="00E62725"/>
    <w:rsid w:val="00E65B5E"/>
    <w:rsid w:val="00E760B8"/>
    <w:rsid w:val="00E768A4"/>
    <w:rsid w:val="00E77A84"/>
    <w:rsid w:val="00EB52C1"/>
    <w:rsid w:val="00EB7CB0"/>
    <w:rsid w:val="00ED0589"/>
    <w:rsid w:val="00EE446E"/>
    <w:rsid w:val="00EE7F21"/>
    <w:rsid w:val="00F45BF5"/>
    <w:rsid w:val="00F45FBF"/>
    <w:rsid w:val="00F85A68"/>
    <w:rsid w:val="00F919E1"/>
    <w:rsid w:val="00FC168E"/>
    <w:rsid w:val="00FC62C0"/>
    <w:rsid w:val="00FD3391"/>
    <w:rsid w:val="00FD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4449C"/>
  <w15:docId w15:val="{902E7942-BAAB-470A-945A-8DAD43842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D39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A2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A28EC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A28EC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A28EC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DA28EC"/>
    <w:rPr>
      <w:rFonts w:ascii="Times New Roman" w:eastAsiaTheme="minorEastAsia" w:hAnsi="Times New Roman"/>
      <w:sz w:val="24"/>
      <w:lang w:eastAsia="sk-SK"/>
    </w:rPr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. pod čarou Char,Ca"/>
    <w:basedOn w:val="Normlny"/>
    <w:link w:val="TextpoznmkypodiarouChar"/>
    <w:uiPriority w:val="99"/>
    <w:unhideWhenUsed/>
    <w:qFormat/>
    <w:rsid w:val="00DA28EC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Text pozn‡mky pod Źiarou 007 Char,Text pozn. pod Źarou Char Char,Schriftart: 8 pt Char,Text pozn. pod Źarou Char1 Char,Text pozn. pod Źarou Char2 Char Char,Text pozn. pod čarou Char Char"/>
    <w:basedOn w:val="Predvolenpsmoodseku"/>
    <w:link w:val="Textpoznmkypodiarou"/>
    <w:uiPriority w:val="99"/>
    <w:qFormat/>
    <w:rsid w:val="00DA28EC"/>
    <w:rPr>
      <w:rFonts w:ascii="Times New Roman" w:eastAsiaTheme="minorEastAsia" w:hAnsi="Times New Roman"/>
      <w:sz w:val="20"/>
      <w:szCs w:val="20"/>
      <w:lang w:eastAsia="sk-SK"/>
    </w:rPr>
  </w:style>
  <w:style w:type="paragraph" w:styleId="Textvysvetlivky">
    <w:name w:val="endnote text"/>
    <w:basedOn w:val="Normlny"/>
    <w:link w:val="TextvysvetlivkyChar"/>
    <w:uiPriority w:val="99"/>
    <w:unhideWhenUsed/>
    <w:rsid w:val="00DA28EC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DA28EC"/>
    <w:rPr>
      <w:rFonts w:ascii="Times New Roman" w:eastAsiaTheme="minorEastAsia" w:hAnsi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DA28EC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A2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A28EC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111C38"/>
    <w:rPr>
      <w:color w:val="808080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link w:val="Char2"/>
    <w:uiPriority w:val="99"/>
    <w:unhideWhenUsed/>
    <w:qFormat/>
    <w:rsid w:val="00A515EB"/>
    <w:rPr>
      <w:vertAlign w:val="superscript"/>
    </w:rPr>
  </w:style>
  <w:style w:type="paragraph" w:customStyle="1" w:styleId="Default">
    <w:name w:val="Default"/>
    <w:qFormat/>
    <w:rsid w:val="00A515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qFormat/>
    <w:rsid w:val="00A515EB"/>
    <w:pPr>
      <w:spacing w:after="160" w:line="240" w:lineRule="exact"/>
    </w:pPr>
    <w:rPr>
      <w:vertAlign w:val="superscript"/>
    </w:rPr>
  </w:style>
  <w:style w:type="paragraph" w:customStyle="1" w:styleId="Standard">
    <w:name w:val="Standard"/>
    <w:qFormat/>
    <w:rsid w:val="00E77A8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1,Odsek zoznamu21,Odstavec_muj,Nad,Odstavec cíl se seznamem,Odstavec se seznamem5,Nad1"/>
    <w:basedOn w:val="Normlny"/>
    <w:link w:val="OdsekzoznamuChar"/>
    <w:uiPriority w:val="34"/>
    <w:qFormat/>
    <w:rsid w:val="00730C5A"/>
    <w:pPr>
      <w:ind w:left="720"/>
      <w:contextualSpacing/>
    </w:p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1 Char,Odsek zoznamu21 Char,Odstavec_muj Char"/>
    <w:link w:val="Odsekzoznamu"/>
    <w:uiPriority w:val="34"/>
    <w:qFormat/>
    <w:locked/>
    <w:rsid w:val="00AE10AB"/>
  </w:style>
  <w:style w:type="paragraph" w:styleId="Zkladntext">
    <w:name w:val="Body Text"/>
    <w:basedOn w:val="Normlny"/>
    <w:link w:val="ZkladntextChar"/>
    <w:rsid w:val="00AE10AB"/>
    <w:pPr>
      <w:spacing w:after="160" w:line="300" w:lineRule="auto"/>
    </w:pPr>
    <w:rPr>
      <w:rFonts w:eastAsiaTheme="minorEastAsia"/>
      <w:sz w:val="21"/>
      <w:szCs w:val="21"/>
    </w:rPr>
  </w:style>
  <w:style w:type="character" w:customStyle="1" w:styleId="ZkladntextChar">
    <w:name w:val="Základný text Char"/>
    <w:basedOn w:val="Predvolenpsmoodseku"/>
    <w:link w:val="Zkladntext"/>
    <w:rsid w:val="00AE10AB"/>
    <w:rPr>
      <w:rFonts w:eastAsiaTheme="minorEastAsia"/>
      <w:sz w:val="21"/>
      <w:szCs w:val="21"/>
    </w:rPr>
  </w:style>
  <w:style w:type="character" w:styleId="Hypertextovprepojenie">
    <w:name w:val="Hyperlink"/>
    <w:uiPriority w:val="99"/>
    <w:unhideWhenUsed/>
    <w:rsid w:val="00AE10AB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982D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82D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82DC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2D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82DCC"/>
    <w:rPr>
      <w:b/>
      <w:bCs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2D397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Revzia">
    <w:name w:val="Revision"/>
    <w:hidden/>
    <w:uiPriority w:val="99"/>
    <w:semiHidden/>
    <w:rsid w:val="002D39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2087B8138094666A46FD4FDD10E41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DC175F-7310-4AAC-94BE-EC5CEB7AE130}"/>
      </w:docPartPr>
      <w:docPartBody>
        <w:p w:rsidR="00192E84" w:rsidRDefault="00192E84" w:rsidP="00192E84">
          <w:pPr>
            <w:pStyle w:val="92087B8138094666A46FD4FDD10E4139"/>
          </w:pPr>
          <w:r w:rsidRPr="006223FD">
            <w:rPr>
              <w:rStyle w:val="Zstupntext"/>
            </w:rPr>
            <w:t>Vyberte položku.</w:t>
          </w:r>
        </w:p>
      </w:docPartBody>
    </w:docPart>
    <w:docPart>
      <w:docPartPr>
        <w:name w:val="B3343A7685DF488F80EC1FAD49FF4A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7D9191-7BF7-443D-A955-51F10B9BBA2B}"/>
      </w:docPartPr>
      <w:docPartBody>
        <w:p w:rsidR="00192E84" w:rsidRDefault="00192E84" w:rsidP="00192E84">
          <w:pPr>
            <w:pStyle w:val="B3343A7685DF488F80EC1FAD49FF4A0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7D1FCCB445B4946874E238DA73876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B95F65-5727-4A0F-BD24-DEF33C3E920B}"/>
      </w:docPartPr>
      <w:docPartBody>
        <w:p w:rsidR="00192E84" w:rsidRDefault="00192E84" w:rsidP="00192E84">
          <w:pPr>
            <w:pStyle w:val="37D1FCCB445B4946874E238DA73876FD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B06D62E45CA4D03A207B06054924D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15A8D4-95D0-4809-815F-85DBF721B303}"/>
      </w:docPartPr>
      <w:docPartBody>
        <w:p w:rsidR="00192E84" w:rsidRDefault="00192E84" w:rsidP="00192E84">
          <w:pPr>
            <w:pStyle w:val="0B06D62E45CA4D03A207B06054924D18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A92F664ED00D49EABEB730F47E08B1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E8F940-EE67-4B31-B366-8C6551605BDE}"/>
      </w:docPartPr>
      <w:docPartBody>
        <w:p w:rsidR="00192E84" w:rsidRDefault="00192E84" w:rsidP="00192E84">
          <w:pPr>
            <w:pStyle w:val="A92F664ED00D49EABEB730F47E08B18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12B4FCDFB4CF4A68AC8DB13E1CAB9C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0340F0-5B1A-4AD6-B941-E100F8B22695}"/>
      </w:docPartPr>
      <w:docPartBody>
        <w:p w:rsidR="00D262F4" w:rsidRDefault="00D262F4" w:rsidP="00D262F4">
          <w:pPr>
            <w:pStyle w:val="12B4FCDFB4CF4A68AC8DB13E1CAB9C4B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17BEC91C20E04BBC91BC42160727DB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6D3A53-A2E0-4BDE-ADBB-C5B2A7D6617A}"/>
      </w:docPartPr>
      <w:docPartBody>
        <w:p w:rsidR="00D262F4" w:rsidRDefault="00D262F4" w:rsidP="00D262F4">
          <w:pPr>
            <w:pStyle w:val="17BEC91C20E04BBC91BC42160727DB8A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B72CCFC774E4FAAAA037E170DEC4D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134C5F-EF08-4CB6-AFB0-00D2E917F558}"/>
      </w:docPartPr>
      <w:docPartBody>
        <w:p w:rsidR="00D262F4" w:rsidRDefault="00D262F4" w:rsidP="00D262F4">
          <w:pPr>
            <w:pStyle w:val="AB72CCFC774E4FAAAA037E170DEC4D8C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7FB9B9BF43145E8BF3A2D1B552573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BAFDFE-BD37-4894-99DB-B2CC7151DEB5}"/>
      </w:docPartPr>
      <w:docPartBody>
        <w:p w:rsidR="00D262F4" w:rsidRDefault="00D262F4" w:rsidP="00D262F4">
          <w:pPr>
            <w:pStyle w:val="F7FB9B9BF43145E8BF3A2D1B5525738B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41A4794D28C4A1B9561754AFEC9CF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768472-886D-4EE2-BC66-B0393D81EC1D}"/>
      </w:docPartPr>
      <w:docPartBody>
        <w:p w:rsidR="00D262F4" w:rsidRDefault="00D262F4" w:rsidP="00D262F4">
          <w:pPr>
            <w:pStyle w:val="341A4794D28C4A1B9561754AFEC9CF0E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E18FDE609BB4C70A5019E92C58A1A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33C896-E46F-4CB2-B3A1-C64008CAC0E3}"/>
      </w:docPartPr>
      <w:docPartBody>
        <w:p w:rsidR="00D262F4" w:rsidRDefault="00D262F4" w:rsidP="00D262F4">
          <w:pPr>
            <w:pStyle w:val="3E18FDE609BB4C70A5019E92C58A1A8D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C0DF22C7AAD416D9F8573911D9A2A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35E972-41CD-4702-8770-1763B24621FA}"/>
      </w:docPartPr>
      <w:docPartBody>
        <w:p w:rsidR="00D262F4" w:rsidRDefault="00D262F4" w:rsidP="00D262F4">
          <w:pPr>
            <w:pStyle w:val="9C0DF22C7AAD416D9F8573911D9A2AC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4F7411B624F4EB8A9BF72D2B4AA09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6A1F80-AEFC-4ABA-90A5-71BE1AD12C32}"/>
      </w:docPartPr>
      <w:docPartBody>
        <w:p w:rsidR="00D262F4" w:rsidRDefault="00D262F4" w:rsidP="00D262F4">
          <w:pPr>
            <w:pStyle w:val="F4F7411B624F4EB8A9BF72D2B4AA0964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6019A7DEEE847759A5CD2079C805D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0327DC-93A3-4F0F-B801-9A3924F84636}"/>
      </w:docPartPr>
      <w:docPartBody>
        <w:p w:rsidR="00D262F4" w:rsidRDefault="00D262F4" w:rsidP="00D262F4">
          <w:pPr>
            <w:pStyle w:val="C6019A7DEEE847759A5CD2079C805DD6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5FE38E18D734BD2A568E802F60DDB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6413EE-BEB9-44EF-A6D6-594D4B3E4AA6}"/>
      </w:docPartPr>
      <w:docPartBody>
        <w:p w:rsidR="00D262F4" w:rsidRDefault="00D262F4" w:rsidP="00D262F4">
          <w:pPr>
            <w:pStyle w:val="C5FE38E18D734BD2A568E802F60DDBFB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DEE012F096245E0A5F8A44F8D7BA0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FF1B96-0E8C-4894-9483-95DC37EF668A}"/>
      </w:docPartPr>
      <w:docPartBody>
        <w:p w:rsidR="00D262F4" w:rsidRDefault="00D262F4" w:rsidP="00D262F4">
          <w:pPr>
            <w:pStyle w:val="FDEE012F096245E0A5F8A44F8D7BA0FA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6AC2AC5D7454B9CA862DA09165587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20594B-CD62-46BC-BD9C-851D42671DB7}"/>
      </w:docPartPr>
      <w:docPartBody>
        <w:p w:rsidR="00D262F4" w:rsidRDefault="00D262F4" w:rsidP="00D262F4">
          <w:pPr>
            <w:pStyle w:val="C6AC2AC5D7454B9CA862DA09165587C1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B8511F1A6B474BFE8FF3092C6836D7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4EFF63-EE6C-41D8-BB61-F9CE3F6A7BC0}"/>
      </w:docPartPr>
      <w:docPartBody>
        <w:p w:rsidR="00D262F4" w:rsidRDefault="00D262F4" w:rsidP="00D262F4">
          <w:pPr>
            <w:pStyle w:val="B8511F1A6B474BFE8FF3092C6836D788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9028062656440B689A97AE8D2FA10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7049A0-6C7B-4939-8EAE-958EBD3A87C7}"/>
      </w:docPartPr>
      <w:docPartBody>
        <w:p w:rsidR="00D262F4" w:rsidRDefault="00D262F4" w:rsidP="00D262F4">
          <w:pPr>
            <w:pStyle w:val="79028062656440B689A97AE8D2FA102E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9013F4B02DA43A4B40F5A0E8C4809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0CE7C9-725A-40C0-A351-F61DC84A444D}"/>
      </w:docPartPr>
      <w:docPartBody>
        <w:p w:rsidR="00D262F4" w:rsidRDefault="00D262F4" w:rsidP="00D262F4">
          <w:pPr>
            <w:pStyle w:val="49013F4B02DA43A4B40F5A0E8C48097D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253DE30C713B4F2B92C78F2FD8F08B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D605BE-A48F-42A1-9507-F03BD66E1E3A}"/>
      </w:docPartPr>
      <w:docPartBody>
        <w:p w:rsidR="00D262F4" w:rsidRDefault="00D262F4" w:rsidP="00D262F4">
          <w:pPr>
            <w:pStyle w:val="253DE30C713B4F2B92C78F2FD8F08B19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D9887AE543141B3B04CF19AEE7F43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C0B339-D844-41ED-B879-16C0CAA39E03}"/>
      </w:docPartPr>
      <w:docPartBody>
        <w:p w:rsidR="00D262F4" w:rsidRDefault="00D262F4" w:rsidP="00D262F4">
          <w:pPr>
            <w:pStyle w:val="BD9887AE543141B3B04CF19AEE7F4383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68ADD768AD44165B267AB1E517BAB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8ABEDD-C483-4F5F-8A7C-ECECE51FBD60}"/>
      </w:docPartPr>
      <w:docPartBody>
        <w:p w:rsidR="00D262F4" w:rsidRDefault="00D262F4" w:rsidP="00D262F4">
          <w:pPr>
            <w:pStyle w:val="B68ADD768AD44165B267AB1E517BAB33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EEB416EA868847EB9F768B5542934E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854734-E56E-4CD2-ADA2-31FD10C1F0B2}"/>
      </w:docPartPr>
      <w:docPartBody>
        <w:p w:rsidR="00D262F4" w:rsidRDefault="00D262F4" w:rsidP="00D262F4">
          <w:pPr>
            <w:pStyle w:val="EEB416EA868847EB9F768B5542934E90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41934E88C644BD8BC03B082A0E20A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610079-818F-422F-9153-908194915CAA}"/>
      </w:docPartPr>
      <w:docPartBody>
        <w:p w:rsidR="00D262F4" w:rsidRDefault="00D262F4" w:rsidP="00D262F4">
          <w:pPr>
            <w:pStyle w:val="F41934E88C644BD8BC03B082A0E20A1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E0C77146C8949A4A2DD070AA846BB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13C590-A396-43AD-955E-20B86AC064DE}"/>
      </w:docPartPr>
      <w:docPartBody>
        <w:p w:rsidR="00D262F4" w:rsidRDefault="00D262F4" w:rsidP="00D262F4">
          <w:pPr>
            <w:pStyle w:val="9E0C77146C8949A4A2DD070AA846BB26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14BCC87BB0A4EB583091A40FF911A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7BE5C2-4D89-426D-A7E1-EB83C7FA9218}"/>
      </w:docPartPr>
      <w:docPartBody>
        <w:p w:rsidR="00D262F4" w:rsidRDefault="00D262F4" w:rsidP="00D262F4">
          <w:pPr>
            <w:pStyle w:val="314BCC87BB0A4EB583091A40FF911A7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24B8F121F3B146938715B0F6BF3EA7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6496BF-2917-4094-8B24-56F91BDABD04}"/>
      </w:docPartPr>
      <w:docPartBody>
        <w:p w:rsidR="00D262F4" w:rsidRDefault="00D262F4" w:rsidP="00D262F4">
          <w:pPr>
            <w:pStyle w:val="24B8F121F3B146938715B0F6BF3EA70D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43F9B1899D84438387DE922201A450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8665DE-E8BD-4F46-8AD0-A5556122CA6A}"/>
      </w:docPartPr>
      <w:docPartBody>
        <w:p w:rsidR="00D262F4" w:rsidRDefault="00D262F4" w:rsidP="00D262F4">
          <w:pPr>
            <w:pStyle w:val="43F9B1899D84438387DE922201A4507D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1B89D9273303454BABA54BC3A1C359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C11C55-202B-4F9B-ACE7-D6D2816B7F3D}"/>
      </w:docPartPr>
      <w:docPartBody>
        <w:p w:rsidR="00D262F4" w:rsidRDefault="00D262F4" w:rsidP="00D262F4">
          <w:pPr>
            <w:pStyle w:val="1B89D9273303454BABA54BC3A1C3599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488040D79F045CE9F856F5F277E10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8DB356-F7C0-49F9-965F-404A0955BE94}"/>
      </w:docPartPr>
      <w:docPartBody>
        <w:p w:rsidR="00D262F4" w:rsidRDefault="00D262F4" w:rsidP="00D262F4">
          <w:pPr>
            <w:pStyle w:val="D488040D79F045CE9F856F5F277E102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C1B7E08C5E146228D9DA00FD81C86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193F8A-C9C6-4FA0-8848-9B636AE9671E}"/>
      </w:docPartPr>
      <w:docPartBody>
        <w:p w:rsidR="00573406" w:rsidRDefault="00D262F4" w:rsidP="00D262F4">
          <w:pPr>
            <w:pStyle w:val="FC1B7E08C5E146228D9DA00FD81C86BD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C2C2FC7B6E147B9AE582AB229B35D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8EFDBC-D90B-413D-AB99-BC6AB79DC765}"/>
      </w:docPartPr>
      <w:docPartBody>
        <w:p w:rsidR="00AE6D41" w:rsidRDefault="00CA548F" w:rsidP="00CA548F">
          <w:pPr>
            <w:pStyle w:val="BC2C2FC7B6E147B9AE582AB229B35D45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DDB07073C9344D22959F3BEBFEAA34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3BFEF7-98D8-40C9-A1CF-DA7177535494}"/>
      </w:docPartPr>
      <w:docPartBody>
        <w:p w:rsidR="009D2085" w:rsidRDefault="00FD5C05" w:rsidP="00FD5C05">
          <w:pPr>
            <w:pStyle w:val="DDB07073C9344D22959F3BEBFEAA345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54909FB81EF14B0FBCE6483CADA1BC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D9596D-6020-4528-B086-2DBD27214A29}"/>
      </w:docPartPr>
      <w:docPartBody>
        <w:p w:rsidR="009D2085" w:rsidRDefault="00FD5C05" w:rsidP="00FD5C05">
          <w:pPr>
            <w:pStyle w:val="54909FB81EF14B0FBCE6483CADA1BCCC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8FB09CAA902455BA3006B2E59B34F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75ECF7-4917-4360-8FE8-FB8FB62E2756}"/>
      </w:docPartPr>
      <w:docPartBody>
        <w:p w:rsidR="009D2085" w:rsidRDefault="00FD5C05" w:rsidP="00FD5C05">
          <w:pPr>
            <w:pStyle w:val="78FB09CAA902455BA3006B2E59B34FD9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BAE6BEA9E5D4D79A190AA36162876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9252AD-D89B-452F-AD05-0F33D49C55B3}"/>
      </w:docPartPr>
      <w:docPartBody>
        <w:p w:rsidR="00225FD3" w:rsidRDefault="00E94AE1" w:rsidP="00E94AE1">
          <w:pPr>
            <w:pStyle w:val="7BAE6BEA9E5D4D79A190AA361628766A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88E"/>
    <w:rsid w:val="00032E00"/>
    <w:rsid w:val="000449A2"/>
    <w:rsid w:val="000A6F23"/>
    <w:rsid w:val="000F173E"/>
    <w:rsid w:val="001161C8"/>
    <w:rsid w:val="00131848"/>
    <w:rsid w:val="00192E84"/>
    <w:rsid w:val="0019388E"/>
    <w:rsid w:val="001F5296"/>
    <w:rsid w:val="002100A9"/>
    <w:rsid w:val="00225FD3"/>
    <w:rsid w:val="00250E25"/>
    <w:rsid w:val="00275AA4"/>
    <w:rsid w:val="00291A20"/>
    <w:rsid w:val="003E4DF2"/>
    <w:rsid w:val="004540A7"/>
    <w:rsid w:val="004A1927"/>
    <w:rsid w:val="004C403B"/>
    <w:rsid w:val="004E47EA"/>
    <w:rsid w:val="00513898"/>
    <w:rsid w:val="00573406"/>
    <w:rsid w:val="0060413B"/>
    <w:rsid w:val="006100E5"/>
    <w:rsid w:val="007007CF"/>
    <w:rsid w:val="007E16C9"/>
    <w:rsid w:val="008A1D41"/>
    <w:rsid w:val="00904A7E"/>
    <w:rsid w:val="00917850"/>
    <w:rsid w:val="0099710A"/>
    <w:rsid w:val="009A564D"/>
    <w:rsid w:val="009D2085"/>
    <w:rsid w:val="00A01321"/>
    <w:rsid w:val="00A159A5"/>
    <w:rsid w:val="00A350B4"/>
    <w:rsid w:val="00A80D37"/>
    <w:rsid w:val="00AA4B92"/>
    <w:rsid w:val="00AB5197"/>
    <w:rsid w:val="00AE6D41"/>
    <w:rsid w:val="00B97354"/>
    <w:rsid w:val="00BE655F"/>
    <w:rsid w:val="00C120C6"/>
    <w:rsid w:val="00C12C71"/>
    <w:rsid w:val="00CA548F"/>
    <w:rsid w:val="00CB7280"/>
    <w:rsid w:val="00D262F4"/>
    <w:rsid w:val="00D909F1"/>
    <w:rsid w:val="00DB6C8B"/>
    <w:rsid w:val="00E66872"/>
    <w:rsid w:val="00E67EA3"/>
    <w:rsid w:val="00E82627"/>
    <w:rsid w:val="00E94AE1"/>
    <w:rsid w:val="00F53B87"/>
    <w:rsid w:val="00F64849"/>
    <w:rsid w:val="00F8161C"/>
    <w:rsid w:val="00F87505"/>
    <w:rsid w:val="00FD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94AE1"/>
    <w:rPr>
      <w:rFonts w:cs="Times New Roman"/>
      <w:color w:val="808080"/>
    </w:rPr>
  </w:style>
  <w:style w:type="paragraph" w:customStyle="1" w:styleId="7BAE6BEA9E5D4D79A190AA361628766A">
    <w:name w:val="7BAE6BEA9E5D4D79A190AA361628766A"/>
    <w:rsid w:val="00E94AE1"/>
    <w:pPr>
      <w:spacing w:after="160" w:line="259" w:lineRule="auto"/>
    </w:pPr>
  </w:style>
  <w:style w:type="paragraph" w:customStyle="1" w:styleId="92087B8138094666A46FD4FDD10E4139">
    <w:name w:val="92087B8138094666A46FD4FDD10E4139"/>
    <w:rsid w:val="00192E84"/>
    <w:pPr>
      <w:spacing w:after="160" w:line="259" w:lineRule="auto"/>
    </w:pPr>
  </w:style>
  <w:style w:type="paragraph" w:customStyle="1" w:styleId="B3343A7685DF488F80EC1FAD49FF4A05">
    <w:name w:val="B3343A7685DF488F80EC1FAD49FF4A05"/>
    <w:rsid w:val="00192E84"/>
    <w:pPr>
      <w:spacing w:after="160" w:line="259" w:lineRule="auto"/>
    </w:pPr>
  </w:style>
  <w:style w:type="paragraph" w:customStyle="1" w:styleId="37D1FCCB445B4946874E238DA73876FD">
    <w:name w:val="37D1FCCB445B4946874E238DA73876FD"/>
    <w:rsid w:val="00192E84"/>
    <w:pPr>
      <w:spacing w:after="160" w:line="259" w:lineRule="auto"/>
    </w:pPr>
  </w:style>
  <w:style w:type="paragraph" w:customStyle="1" w:styleId="0B06D62E45CA4D03A207B06054924D18">
    <w:name w:val="0B06D62E45CA4D03A207B06054924D18"/>
    <w:rsid w:val="00192E84"/>
    <w:pPr>
      <w:spacing w:after="160" w:line="259" w:lineRule="auto"/>
    </w:pPr>
  </w:style>
  <w:style w:type="paragraph" w:customStyle="1" w:styleId="A92F664ED00D49EABEB730F47E08B187">
    <w:name w:val="A92F664ED00D49EABEB730F47E08B187"/>
    <w:rsid w:val="00192E84"/>
    <w:pPr>
      <w:spacing w:after="160" w:line="259" w:lineRule="auto"/>
    </w:pPr>
  </w:style>
  <w:style w:type="paragraph" w:customStyle="1" w:styleId="12B4FCDFB4CF4A68AC8DB13E1CAB9C4B">
    <w:name w:val="12B4FCDFB4CF4A68AC8DB13E1CAB9C4B"/>
    <w:rsid w:val="00D262F4"/>
    <w:pPr>
      <w:spacing w:after="160" w:line="259" w:lineRule="auto"/>
    </w:pPr>
  </w:style>
  <w:style w:type="paragraph" w:customStyle="1" w:styleId="17BEC91C20E04BBC91BC42160727DB8A">
    <w:name w:val="17BEC91C20E04BBC91BC42160727DB8A"/>
    <w:rsid w:val="00D262F4"/>
    <w:pPr>
      <w:spacing w:after="160" w:line="259" w:lineRule="auto"/>
    </w:pPr>
  </w:style>
  <w:style w:type="paragraph" w:customStyle="1" w:styleId="AB72CCFC774E4FAAAA037E170DEC4D8C">
    <w:name w:val="AB72CCFC774E4FAAAA037E170DEC4D8C"/>
    <w:rsid w:val="00D262F4"/>
    <w:pPr>
      <w:spacing w:after="160" w:line="259" w:lineRule="auto"/>
    </w:pPr>
  </w:style>
  <w:style w:type="paragraph" w:customStyle="1" w:styleId="F7FB9B9BF43145E8BF3A2D1B5525738B">
    <w:name w:val="F7FB9B9BF43145E8BF3A2D1B5525738B"/>
    <w:rsid w:val="00D262F4"/>
    <w:pPr>
      <w:spacing w:after="160" w:line="259" w:lineRule="auto"/>
    </w:pPr>
  </w:style>
  <w:style w:type="paragraph" w:customStyle="1" w:styleId="341A4794D28C4A1B9561754AFEC9CF0E">
    <w:name w:val="341A4794D28C4A1B9561754AFEC9CF0E"/>
    <w:rsid w:val="00D262F4"/>
    <w:pPr>
      <w:spacing w:after="160" w:line="259" w:lineRule="auto"/>
    </w:pPr>
  </w:style>
  <w:style w:type="paragraph" w:customStyle="1" w:styleId="3E18FDE609BB4C70A5019E92C58A1A8D">
    <w:name w:val="3E18FDE609BB4C70A5019E92C58A1A8D"/>
    <w:rsid w:val="00D262F4"/>
    <w:pPr>
      <w:spacing w:after="160" w:line="259" w:lineRule="auto"/>
    </w:pPr>
  </w:style>
  <w:style w:type="paragraph" w:customStyle="1" w:styleId="9C0DF22C7AAD416D9F8573911D9A2ACF">
    <w:name w:val="9C0DF22C7AAD416D9F8573911D9A2ACF"/>
    <w:rsid w:val="00D262F4"/>
    <w:pPr>
      <w:spacing w:after="160" w:line="259" w:lineRule="auto"/>
    </w:pPr>
  </w:style>
  <w:style w:type="paragraph" w:customStyle="1" w:styleId="F4F7411B624F4EB8A9BF72D2B4AA0964">
    <w:name w:val="F4F7411B624F4EB8A9BF72D2B4AA0964"/>
    <w:rsid w:val="00D262F4"/>
    <w:pPr>
      <w:spacing w:after="160" w:line="259" w:lineRule="auto"/>
    </w:pPr>
  </w:style>
  <w:style w:type="paragraph" w:customStyle="1" w:styleId="C6019A7DEEE847759A5CD2079C805DD6">
    <w:name w:val="C6019A7DEEE847759A5CD2079C805DD6"/>
    <w:rsid w:val="00D262F4"/>
    <w:pPr>
      <w:spacing w:after="160" w:line="259" w:lineRule="auto"/>
    </w:pPr>
  </w:style>
  <w:style w:type="paragraph" w:customStyle="1" w:styleId="C5FE38E18D734BD2A568E802F60DDBFB">
    <w:name w:val="C5FE38E18D734BD2A568E802F60DDBFB"/>
    <w:rsid w:val="00D262F4"/>
    <w:pPr>
      <w:spacing w:after="160" w:line="259" w:lineRule="auto"/>
    </w:pPr>
  </w:style>
  <w:style w:type="paragraph" w:customStyle="1" w:styleId="FDEE012F096245E0A5F8A44F8D7BA0FA">
    <w:name w:val="FDEE012F096245E0A5F8A44F8D7BA0FA"/>
    <w:rsid w:val="00D262F4"/>
    <w:pPr>
      <w:spacing w:after="160" w:line="259" w:lineRule="auto"/>
    </w:pPr>
  </w:style>
  <w:style w:type="paragraph" w:customStyle="1" w:styleId="C6AC2AC5D7454B9CA862DA09165587C1">
    <w:name w:val="C6AC2AC5D7454B9CA862DA09165587C1"/>
    <w:rsid w:val="00D262F4"/>
    <w:pPr>
      <w:spacing w:after="160" w:line="259" w:lineRule="auto"/>
    </w:pPr>
  </w:style>
  <w:style w:type="paragraph" w:customStyle="1" w:styleId="B8511F1A6B474BFE8FF3092C6836D788">
    <w:name w:val="B8511F1A6B474BFE8FF3092C6836D788"/>
    <w:rsid w:val="00D262F4"/>
    <w:pPr>
      <w:spacing w:after="160" w:line="259" w:lineRule="auto"/>
    </w:pPr>
  </w:style>
  <w:style w:type="paragraph" w:customStyle="1" w:styleId="79028062656440B689A97AE8D2FA102E">
    <w:name w:val="79028062656440B689A97AE8D2FA102E"/>
    <w:rsid w:val="00D262F4"/>
    <w:pPr>
      <w:spacing w:after="160" w:line="259" w:lineRule="auto"/>
    </w:pPr>
  </w:style>
  <w:style w:type="paragraph" w:customStyle="1" w:styleId="49013F4B02DA43A4B40F5A0E8C48097D">
    <w:name w:val="49013F4B02DA43A4B40F5A0E8C48097D"/>
    <w:rsid w:val="00D262F4"/>
    <w:pPr>
      <w:spacing w:after="160" w:line="259" w:lineRule="auto"/>
    </w:pPr>
  </w:style>
  <w:style w:type="paragraph" w:customStyle="1" w:styleId="253DE30C713B4F2B92C78F2FD8F08B19">
    <w:name w:val="253DE30C713B4F2B92C78F2FD8F08B19"/>
    <w:rsid w:val="00D262F4"/>
    <w:pPr>
      <w:spacing w:after="160" w:line="259" w:lineRule="auto"/>
    </w:pPr>
  </w:style>
  <w:style w:type="paragraph" w:customStyle="1" w:styleId="BD9887AE543141B3B04CF19AEE7F4383">
    <w:name w:val="BD9887AE543141B3B04CF19AEE7F4383"/>
    <w:rsid w:val="00D262F4"/>
    <w:pPr>
      <w:spacing w:after="160" w:line="259" w:lineRule="auto"/>
    </w:pPr>
  </w:style>
  <w:style w:type="paragraph" w:customStyle="1" w:styleId="B68ADD768AD44165B267AB1E517BAB33">
    <w:name w:val="B68ADD768AD44165B267AB1E517BAB33"/>
    <w:rsid w:val="00D262F4"/>
    <w:pPr>
      <w:spacing w:after="160" w:line="259" w:lineRule="auto"/>
    </w:pPr>
  </w:style>
  <w:style w:type="paragraph" w:customStyle="1" w:styleId="EEB416EA868847EB9F768B5542934E90">
    <w:name w:val="EEB416EA868847EB9F768B5542934E90"/>
    <w:rsid w:val="00D262F4"/>
    <w:pPr>
      <w:spacing w:after="160" w:line="259" w:lineRule="auto"/>
    </w:pPr>
  </w:style>
  <w:style w:type="paragraph" w:customStyle="1" w:styleId="F41934E88C644BD8BC03B082A0E20A1F">
    <w:name w:val="F41934E88C644BD8BC03B082A0E20A1F"/>
    <w:rsid w:val="00D262F4"/>
    <w:pPr>
      <w:spacing w:after="160" w:line="259" w:lineRule="auto"/>
    </w:pPr>
  </w:style>
  <w:style w:type="paragraph" w:customStyle="1" w:styleId="9E0C77146C8949A4A2DD070AA846BB26">
    <w:name w:val="9E0C77146C8949A4A2DD070AA846BB26"/>
    <w:rsid w:val="00D262F4"/>
    <w:pPr>
      <w:spacing w:after="160" w:line="259" w:lineRule="auto"/>
    </w:pPr>
  </w:style>
  <w:style w:type="paragraph" w:customStyle="1" w:styleId="314BCC87BB0A4EB583091A40FF911A77">
    <w:name w:val="314BCC87BB0A4EB583091A40FF911A77"/>
    <w:rsid w:val="00D262F4"/>
    <w:pPr>
      <w:spacing w:after="160" w:line="259" w:lineRule="auto"/>
    </w:pPr>
  </w:style>
  <w:style w:type="paragraph" w:customStyle="1" w:styleId="24B8F121F3B146938715B0F6BF3EA70D">
    <w:name w:val="24B8F121F3B146938715B0F6BF3EA70D"/>
    <w:rsid w:val="00D262F4"/>
    <w:pPr>
      <w:spacing w:after="160" w:line="259" w:lineRule="auto"/>
    </w:pPr>
  </w:style>
  <w:style w:type="paragraph" w:customStyle="1" w:styleId="43F9B1899D84438387DE922201A4507D">
    <w:name w:val="43F9B1899D84438387DE922201A4507D"/>
    <w:rsid w:val="00D262F4"/>
    <w:pPr>
      <w:spacing w:after="160" w:line="259" w:lineRule="auto"/>
    </w:pPr>
  </w:style>
  <w:style w:type="paragraph" w:customStyle="1" w:styleId="1B89D9273303454BABA54BC3A1C3599F">
    <w:name w:val="1B89D9273303454BABA54BC3A1C3599F"/>
    <w:rsid w:val="00D262F4"/>
    <w:pPr>
      <w:spacing w:after="160" w:line="259" w:lineRule="auto"/>
    </w:pPr>
  </w:style>
  <w:style w:type="paragraph" w:customStyle="1" w:styleId="D488040D79F045CE9F856F5F277E102F">
    <w:name w:val="D488040D79F045CE9F856F5F277E102F"/>
    <w:rsid w:val="00D262F4"/>
    <w:pPr>
      <w:spacing w:after="160" w:line="259" w:lineRule="auto"/>
    </w:pPr>
  </w:style>
  <w:style w:type="paragraph" w:customStyle="1" w:styleId="FC1B7E08C5E146228D9DA00FD81C86BD">
    <w:name w:val="FC1B7E08C5E146228D9DA00FD81C86BD"/>
    <w:rsid w:val="00D262F4"/>
    <w:pPr>
      <w:spacing w:after="160" w:line="259" w:lineRule="auto"/>
    </w:pPr>
  </w:style>
  <w:style w:type="paragraph" w:customStyle="1" w:styleId="BC2C2FC7B6E147B9AE582AB229B35D45">
    <w:name w:val="BC2C2FC7B6E147B9AE582AB229B35D45"/>
    <w:rsid w:val="00CA548F"/>
    <w:pPr>
      <w:spacing w:after="160" w:line="259" w:lineRule="auto"/>
    </w:pPr>
  </w:style>
  <w:style w:type="paragraph" w:customStyle="1" w:styleId="DDB07073C9344D22959F3BEBFEAA3455">
    <w:name w:val="DDB07073C9344D22959F3BEBFEAA3455"/>
    <w:rsid w:val="00FD5C05"/>
    <w:pPr>
      <w:spacing w:after="160" w:line="259" w:lineRule="auto"/>
    </w:pPr>
  </w:style>
  <w:style w:type="paragraph" w:customStyle="1" w:styleId="54909FB81EF14B0FBCE6483CADA1BCCC">
    <w:name w:val="54909FB81EF14B0FBCE6483CADA1BCCC"/>
    <w:rsid w:val="00FD5C05"/>
    <w:pPr>
      <w:spacing w:after="160" w:line="259" w:lineRule="auto"/>
    </w:pPr>
  </w:style>
  <w:style w:type="paragraph" w:customStyle="1" w:styleId="78FB09CAA902455BA3006B2E59B34FD9">
    <w:name w:val="78FB09CAA902455BA3006B2E59B34FD9"/>
    <w:rsid w:val="00FD5C0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198EC-0EF5-4120-8DBC-621C981B2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Vacíková Jana</cp:lastModifiedBy>
  <cp:revision>2</cp:revision>
  <cp:lastPrinted>2019-11-18T09:44:00Z</cp:lastPrinted>
  <dcterms:created xsi:type="dcterms:W3CDTF">2025-03-25T16:37:00Z</dcterms:created>
  <dcterms:modified xsi:type="dcterms:W3CDTF">2025-03-25T16:37:00Z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2024-12-19T09:30:35Z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030203a4-68e2-47a2-b12e-7ad03b87002b</vt:lpwstr>
  </property>
  <property fmtid="{D5CDD505-2E9C-101B-9397-08002B2CF9AE}" pid="11" name="MSIP_Label_54743a8a-75f7-4ac9-9741-a35bd0337f21_ContentBits">
    <vt:lpwstr>2</vt:lpwstr>
  </property>
</Properties>
</file>